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0419" w:rsidRDefault="000E0419" w:rsidP="000E0419">
      <w:pPr>
        <w:rPr>
          <w:rFonts w:ascii="Times New Roman" w:eastAsia="Times New Roman" w:hAnsi="Times New Roman" w:cs="Times New Roman"/>
          <w:i/>
          <w:iCs/>
          <w:color w:val="1E2120"/>
          <w:sz w:val="26"/>
          <w:szCs w:val="26"/>
          <w:bdr w:val="none" w:sz="0" w:space="0" w:color="auto" w:frame="1"/>
          <w:lang w:eastAsia="ru-RU"/>
        </w:rPr>
      </w:pPr>
    </w:p>
    <w:p w:rsidR="001225E4" w:rsidRDefault="001225E4" w:rsidP="001225E4">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 xml:space="preserve">МУНИЦИПАЛЬНОЕ БЮДЖЕТНОЕ ОБЩЕОБРАЗОВАТЕЛЬНОЕ УЧРЕЖДЕНИЕ </w:t>
      </w:r>
    </w:p>
    <w:p w:rsidR="001225E4" w:rsidRDefault="001225E4" w:rsidP="001225E4">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w:t>
      </w:r>
      <w:proofErr w:type="spellStart"/>
      <w:r>
        <w:rPr>
          <w:rFonts w:ascii="Times New Roman" w:eastAsia="Times New Roman" w:hAnsi="Times New Roman" w:cs="Times New Roman"/>
          <w:b/>
          <w:bCs/>
          <w:color w:val="1E2120"/>
          <w:sz w:val="26"/>
          <w:szCs w:val="26"/>
          <w:lang w:eastAsia="ru-RU"/>
        </w:rPr>
        <w:t>Майртупская</w:t>
      </w:r>
      <w:proofErr w:type="spellEnd"/>
      <w:r>
        <w:rPr>
          <w:rFonts w:ascii="Times New Roman" w:eastAsia="Times New Roman" w:hAnsi="Times New Roman" w:cs="Times New Roman"/>
          <w:b/>
          <w:bCs/>
          <w:color w:val="1E2120"/>
          <w:sz w:val="26"/>
          <w:szCs w:val="26"/>
          <w:lang w:eastAsia="ru-RU"/>
        </w:rPr>
        <w:t xml:space="preserve"> средняя школа №1» </w:t>
      </w:r>
    </w:p>
    <w:p w:rsidR="001225E4" w:rsidRDefault="001225E4" w:rsidP="001225E4">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1225E4" w:rsidRDefault="001225E4" w:rsidP="001225E4">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СОГЛАСОВАНО</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УТВЕРЖДАЮ</w:t>
      </w:r>
    </w:p>
    <w:p w:rsidR="001225E4" w:rsidRDefault="001225E4" w:rsidP="001225E4">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 xml:space="preserve">Протокол заседания Профкома МБОУ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Директор МБОУ «</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p>
    <w:p w:rsidR="001225E4" w:rsidRDefault="001225E4" w:rsidP="001225E4">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 xml:space="preserve">_____________ А.С-Х. </w:t>
      </w:r>
      <w:proofErr w:type="spellStart"/>
      <w:r>
        <w:rPr>
          <w:rFonts w:ascii="Times New Roman" w:eastAsia="Times New Roman" w:hAnsi="Times New Roman" w:cs="Times New Roman"/>
          <w:bCs/>
          <w:color w:val="1E2120"/>
          <w:sz w:val="24"/>
          <w:szCs w:val="24"/>
          <w:lang w:eastAsia="ru-RU"/>
        </w:rPr>
        <w:t>Халидова</w:t>
      </w:r>
      <w:proofErr w:type="spellEnd"/>
    </w:p>
    <w:p w:rsidR="001225E4" w:rsidRDefault="001225E4" w:rsidP="001225E4">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№1 от 29.08.2022 г.</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Приказ №263-од от 30.08.2022 г.</w:t>
      </w:r>
    </w:p>
    <w:p w:rsidR="001225E4" w:rsidRDefault="001225E4" w:rsidP="001225E4">
      <w:pPr>
        <w:spacing w:after="0" w:line="360" w:lineRule="atLeast"/>
        <w:jc w:val="both"/>
        <w:rPr>
          <w:rFonts w:ascii="Times New Roman" w:hAnsi="Times New Roman" w:cs="Times New Roman"/>
          <w:sz w:val="26"/>
          <w:szCs w:val="26"/>
        </w:rPr>
      </w:pPr>
    </w:p>
    <w:p w:rsidR="000E0419" w:rsidRDefault="000E0419" w:rsidP="000E0419">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0E0419" w:rsidRDefault="000E0419" w:rsidP="000E0419">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26623C" w:rsidRPr="000E0419" w:rsidRDefault="0026623C" w:rsidP="000E0419">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sidRPr="000E0419">
        <w:rPr>
          <w:rFonts w:ascii="Times New Roman" w:eastAsia="Times New Roman" w:hAnsi="Times New Roman" w:cs="Times New Roman"/>
          <w:b/>
          <w:bCs/>
          <w:color w:val="1E2120"/>
          <w:sz w:val="26"/>
          <w:szCs w:val="26"/>
          <w:lang w:eastAsia="ru-RU"/>
        </w:rPr>
        <w:t>Должностная инструкция</w:t>
      </w:r>
      <w:r w:rsidRPr="000E0419">
        <w:rPr>
          <w:rFonts w:ascii="Times New Roman" w:eastAsia="Times New Roman" w:hAnsi="Times New Roman" w:cs="Times New Roman"/>
          <w:b/>
          <w:bCs/>
          <w:color w:val="1E2120"/>
          <w:sz w:val="26"/>
          <w:szCs w:val="26"/>
          <w:lang w:eastAsia="ru-RU"/>
        </w:rPr>
        <w:br/>
        <w:t xml:space="preserve">учителя биологии по </w:t>
      </w:r>
      <w:proofErr w:type="spellStart"/>
      <w:r w:rsidRPr="000E0419">
        <w:rPr>
          <w:rFonts w:ascii="Times New Roman" w:eastAsia="Times New Roman" w:hAnsi="Times New Roman" w:cs="Times New Roman"/>
          <w:b/>
          <w:bCs/>
          <w:color w:val="1E2120"/>
          <w:sz w:val="26"/>
          <w:szCs w:val="26"/>
          <w:lang w:eastAsia="ru-RU"/>
        </w:rPr>
        <w:t>профстандарту</w:t>
      </w:r>
      <w:proofErr w:type="spellEnd"/>
    </w:p>
    <w:p w:rsidR="0026623C" w:rsidRPr="000E0419"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 </w:t>
      </w:r>
    </w:p>
    <w:p w:rsidR="0026623C" w:rsidRPr="000E0419" w:rsidRDefault="0026623C" w:rsidP="001225E4">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0E0419">
        <w:rPr>
          <w:rFonts w:ascii="Times New Roman" w:eastAsia="Times New Roman" w:hAnsi="Times New Roman" w:cs="Times New Roman"/>
          <w:b/>
          <w:bCs/>
          <w:color w:val="1E2120"/>
          <w:sz w:val="26"/>
          <w:szCs w:val="26"/>
          <w:lang w:eastAsia="ru-RU"/>
        </w:rPr>
        <w:t>1. Общие положения</w:t>
      </w:r>
    </w:p>
    <w:p w:rsidR="0026623C" w:rsidRPr="000E0419"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1.1. Настоящая </w:t>
      </w:r>
      <w:r w:rsidRPr="000E0419">
        <w:rPr>
          <w:rFonts w:ascii="Times New Roman" w:eastAsia="Times New Roman" w:hAnsi="Times New Roman" w:cs="Times New Roman"/>
          <w:b/>
          <w:bCs/>
          <w:color w:val="1E2120"/>
          <w:sz w:val="26"/>
          <w:szCs w:val="26"/>
          <w:bdr w:val="none" w:sz="0" w:space="0" w:color="auto" w:frame="1"/>
          <w:lang w:eastAsia="ru-RU"/>
        </w:rPr>
        <w:t>должностная инструкция учителя биологии</w:t>
      </w:r>
      <w:r w:rsidRPr="000E0419">
        <w:rPr>
          <w:rFonts w:ascii="Times New Roman" w:eastAsia="Times New Roman" w:hAnsi="Times New Roman" w:cs="Times New Roman"/>
          <w:color w:val="1E2120"/>
          <w:sz w:val="26"/>
          <w:szCs w:val="26"/>
          <w:lang w:eastAsia="ru-RU"/>
        </w:rPr>
        <w:t xml:space="preserve"> в школе разработана на основе Профессионального стандарта: 01.001 «Педагог (педагогическая деятельность в сфере дошкольного, начального общего, основного общего, среднего общего образования)» с дополнениями от 05.08.2016г, в соответствии с ФЗ №273 от 29.12.2012г «Об образовании в Российской Федерации» в редакции от 25 июля 2022 года; ФГОС ООО, утвержденного соответственно Приказом </w:t>
      </w:r>
      <w:proofErr w:type="spellStart"/>
      <w:r w:rsidRPr="000E0419">
        <w:rPr>
          <w:rFonts w:ascii="Times New Roman" w:eastAsia="Times New Roman" w:hAnsi="Times New Roman" w:cs="Times New Roman"/>
          <w:color w:val="1E2120"/>
          <w:sz w:val="26"/>
          <w:szCs w:val="26"/>
          <w:lang w:eastAsia="ru-RU"/>
        </w:rPr>
        <w:t>Минпросвещения</w:t>
      </w:r>
      <w:proofErr w:type="spellEnd"/>
      <w:r w:rsidRPr="000E0419">
        <w:rPr>
          <w:rFonts w:ascii="Times New Roman" w:eastAsia="Times New Roman" w:hAnsi="Times New Roman" w:cs="Times New Roman"/>
          <w:color w:val="1E2120"/>
          <w:sz w:val="26"/>
          <w:szCs w:val="26"/>
          <w:lang w:eastAsia="ru-RU"/>
        </w:rPr>
        <w:t xml:space="preserve"> России №287 от 31 мая 2021 года и ФГОС СОО, утвержденного Приказом Минобрнауки России №413 от 17.05.2012г в редакции от 11.12.2020 года; нормами СП 2.4.3648-20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0E0419">
        <w:rPr>
          <w:rFonts w:ascii="Times New Roman" w:eastAsia="Times New Roman" w:hAnsi="Times New Roman" w:cs="Times New Roman"/>
          <w:color w:val="1E2120"/>
          <w:sz w:val="26"/>
          <w:szCs w:val="26"/>
          <w:lang w:eastAsia="ru-RU"/>
        </w:rPr>
        <w:br/>
        <w:t xml:space="preserve">1.2. Данная должностная инструкция по </w:t>
      </w:r>
      <w:proofErr w:type="spellStart"/>
      <w:r w:rsidRPr="000E0419">
        <w:rPr>
          <w:rFonts w:ascii="Times New Roman" w:eastAsia="Times New Roman" w:hAnsi="Times New Roman" w:cs="Times New Roman"/>
          <w:color w:val="1E2120"/>
          <w:sz w:val="26"/>
          <w:szCs w:val="26"/>
          <w:lang w:eastAsia="ru-RU"/>
        </w:rPr>
        <w:t>профстандарту</w:t>
      </w:r>
      <w:proofErr w:type="spellEnd"/>
      <w:r w:rsidRPr="000E0419">
        <w:rPr>
          <w:rFonts w:ascii="Times New Roman" w:eastAsia="Times New Roman" w:hAnsi="Times New Roman" w:cs="Times New Roman"/>
          <w:color w:val="1E2120"/>
          <w:sz w:val="26"/>
          <w:szCs w:val="26"/>
          <w:lang w:eastAsia="ru-RU"/>
        </w:rPr>
        <w:t xml:space="preserve"> определяет перечень трудовых функций учителя биологии школы, его должностных обязанностей, а также права, ответственность и взаимоотношения по должности в коллективе образовательной организации.</w:t>
      </w:r>
      <w:r w:rsidRPr="000E0419">
        <w:rPr>
          <w:rFonts w:ascii="Times New Roman" w:eastAsia="Times New Roman" w:hAnsi="Times New Roman" w:cs="Times New Roman"/>
          <w:color w:val="1E2120"/>
          <w:sz w:val="26"/>
          <w:szCs w:val="26"/>
          <w:lang w:eastAsia="ru-RU"/>
        </w:rPr>
        <w:br/>
        <w:t>1.3. Учитель биологии назначается и освобождается от должности приказом директора общеобразовательной организации.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r w:rsidRPr="000E0419">
        <w:rPr>
          <w:rFonts w:ascii="Times New Roman" w:eastAsia="Times New Roman" w:hAnsi="Times New Roman" w:cs="Times New Roman"/>
          <w:color w:val="1E2120"/>
          <w:sz w:val="26"/>
          <w:szCs w:val="26"/>
          <w:lang w:eastAsia="ru-RU"/>
        </w:rPr>
        <w:br/>
        <w:t>1.4. Учитель биологии относится к категории специалистов, непосредственно подчиняется заместителю директора по учебно-воспитательной работе.</w:t>
      </w:r>
    </w:p>
    <w:p w:rsidR="0026623C" w:rsidRPr="000E0419"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1.5. </w:t>
      </w:r>
      <w:r w:rsidRPr="000E0419">
        <w:rPr>
          <w:rFonts w:ascii="Times New Roman" w:eastAsia="Times New Roman" w:hAnsi="Times New Roman" w:cs="Times New Roman"/>
          <w:color w:val="1E2120"/>
          <w:sz w:val="26"/>
          <w:szCs w:val="26"/>
          <w:u w:val="single"/>
          <w:bdr w:val="none" w:sz="0" w:space="0" w:color="auto" w:frame="1"/>
          <w:lang w:eastAsia="ru-RU"/>
        </w:rPr>
        <w:t>На должность учителя биологии принимается лицо:</w:t>
      </w:r>
    </w:p>
    <w:p w:rsidR="0026623C" w:rsidRPr="000E0419" w:rsidRDefault="0026623C" w:rsidP="0026623C">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«Биология», либо высшее образование или среднее </w:t>
      </w:r>
      <w:r w:rsidRPr="000E0419">
        <w:rPr>
          <w:rFonts w:ascii="Times New Roman" w:eastAsia="Times New Roman" w:hAnsi="Times New Roman" w:cs="Times New Roman"/>
          <w:color w:val="1E2120"/>
          <w:sz w:val="26"/>
          <w:szCs w:val="26"/>
          <w:lang w:eastAsia="ru-RU"/>
        </w:rPr>
        <w:lastRenderedPageBreak/>
        <w:t>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26623C" w:rsidRPr="000E0419" w:rsidRDefault="0026623C" w:rsidP="0026623C">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без предъявления требований к стажу работы;</w:t>
      </w:r>
    </w:p>
    <w:p w:rsidR="0026623C" w:rsidRPr="000E0419" w:rsidRDefault="0026623C" w:rsidP="0026623C">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26623C" w:rsidRPr="000E0419" w:rsidRDefault="0026623C" w:rsidP="0026623C">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26623C" w:rsidRPr="000E0419" w:rsidRDefault="0026623C" w:rsidP="0026623C">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 xml:space="preserve">1.6. В своей деятельности учитель биологии руководствуется должностной инструкцией, составленной в соответствии с </w:t>
      </w:r>
      <w:proofErr w:type="spellStart"/>
      <w:r w:rsidRPr="000E0419">
        <w:rPr>
          <w:rFonts w:ascii="Times New Roman" w:eastAsia="Times New Roman" w:hAnsi="Times New Roman" w:cs="Times New Roman"/>
          <w:color w:val="1E2120"/>
          <w:sz w:val="26"/>
          <w:szCs w:val="26"/>
          <w:lang w:eastAsia="ru-RU"/>
        </w:rPr>
        <w:t>профстандартом</w:t>
      </w:r>
      <w:proofErr w:type="spellEnd"/>
      <w:r w:rsidRPr="000E0419">
        <w:rPr>
          <w:rFonts w:ascii="Times New Roman" w:eastAsia="Times New Roman" w:hAnsi="Times New Roman" w:cs="Times New Roman"/>
          <w:color w:val="1E2120"/>
          <w:sz w:val="26"/>
          <w:szCs w:val="26"/>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а также:</w:t>
      </w:r>
    </w:p>
    <w:p w:rsidR="0026623C" w:rsidRPr="000E0419" w:rsidRDefault="0026623C" w:rsidP="0026623C">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Федеральным Законом №273 «Об образовании в Российской Федерации»;</w:t>
      </w:r>
    </w:p>
    <w:p w:rsidR="0026623C" w:rsidRPr="000E0419" w:rsidRDefault="0026623C" w:rsidP="0026623C">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административным, трудовым и хозяйственным законодательством РФ;</w:t>
      </w:r>
    </w:p>
    <w:p w:rsidR="0026623C" w:rsidRPr="000E0419" w:rsidRDefault="0026623C" w:rsidP="0026623C">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требованиями ФГОС основного общего образования и среднего общего образования, рекомендациями по их применению в школе;</w:t>
      </w:r>
    </w:p>
    <w:p w:rsidR="0026623C" w:rsidRPr="000E0419" w:rsidRDefault="0026623C" w:rsidP="0026623C">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основами педагогики, психологии, физиологии и гигиены;</w:t>
      </w:r>
    </w:p>
    <w:p w:rsidR="0026623C" w:rsidRPr="000E0419" w:rsidRDefault="0026623C" w:rsidP="0026623C">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26623C" w:rsidRPr="000E0419" w:rsidRDefault="0026623C" w:rsidP="0026623C">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26623C" w:rsidRPr="000E0419" w:rsidRDefault="0026623C" w:rsidP="0026623C">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общеобразовательного учреждения;</w:t>
      </w:r>
    </w:p>
    <w:p w:rsidR="0026623C" w:rsidRPr="000E0419" w:rsidRDefault="0026623C" w:rsidP="0026623C">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правилами и нормами охраны труда и пожарной безопасности;</w:t>
      </w:r>
    </w:p>
    <w:p w:rsidR="0026623C" w:rsidRPr="000E0419" w:rsidRDefault="0026623C" w:rsidP="0026623C">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трудовым договором между работником и работодателем;</w:t>
      </w:r>
    </w:p>
    <w:p w:rsidR="0026623C" w:rsidRPr="000E0419" w:rsidRDefault="001225E4" w:rsidP="0026623C">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hyperlink r:id="rId5" w:tgtFrame="_blank" w:history="1">
        <w:r w:rsidR="0026623C" w:rsidRPr="000E0419">
          <w:rPr>
            <w:rFonts w:ascii="Times New Roman" w:eastAsia="Times New Roman" w:hAnsi="Times New Roman" w:cs="Times New Roman"/>
            <w:color w:val="047EB6"/>
            <w:sz w:val="26"/>
            <w:szCs w:val="26"/>
            <w:u w:val="single"/>
            <w:bdr w:val="none" w:sz="0" w:space="0" w:color="auto" w:frame="1"/>
            <w:lang w:eastAsia="ru-RU"/>
          </w:rPr>
          <w:t>инструкцией по охране труда учителя биологии</w:t>
        </w:r>
      </w:hyperlink>
      <w:r w:rsidR="0026623C" w:rsidRPr="000E0419">
        <w:rPr>
          <w:rFonts w:ascii="Times New Roman" w:eastAsia="Times New Roman" w:hAnsi="Times New Roman" w:cs="Times New Roman"/>
          <w:color w:val="1E2120"/>
          <w:sz w:val="26"/>
          <w:szCs w:val="26"/>
          <w:lang w:eastAsia="ru-RU"/>
        </w:rPr>
        <w:t>;</w:t>
      </w:r>
    </w:p>
    <w:p w:rsidR="0026623C" w:rsidRPr="000E0419" w:rsidRDefault="0026623C" w:rsidP="0026623C">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Конвенцией ООН о правах ребенка.</w:t>
      </w:r>
    </w:p>
    <w:p w:rsidR="0026623C" w:rsidRPr="000E0419"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1.7. </w:t>
      </w:r>
      <w:r w:rsidRPr="000E0419">
        <w:rPr>
          <w:rFonts w:ascii="Times New Roman" w:eastAsia="Times New Roman" w:hAnsi="Times New Roman" w:cs="Times New Roman"/>
          <w:color w:val="1E2120"/>
          <w:sz w:val="26"/>
          <w:szCs w:val="26"/>
          <w:u w:val="single"/>
          <w:bdr w:val="none" w:sz="0" w:space="0" w:color="auto" w:frame="1"/>
          <w:lang w:eastAsia="ru-RU"/>
        </w:rPr>
        <w:t>Учитель биологии должен знать:</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w:t>
      </w:r>
      <w:r w:rsidRPr="000E0419">
        <w:rPr>
          <w:rFonts w:ascii="Times New Roman" w:eastAsia="Times New Roman" w:hAnsi="Times New Roman" w:cs="Times New Roman"/>
          <w:color w:val="1E2120"/>
          <w:sz w:val="26"/>
          <w:szCs w:val="26"/>
          <w:lang w:eastAsia="ru-RU"/>
        </w:rPr>
        <w:lastRenderedPageBreak/>
        <w:t>нормативные документы по вопросам обучения и воспитания детей и молодежи, законодательство о правах ребенка;</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требованиями ФГОС основного общего образования и среднего общего образования к преподаванию биологии, рекомендации по внедрению Федерального государственного образовательного стандарта в общеобразовательной организации;</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преподаваемый предмет «Биология» в пределах требований Федеральных государственных образовательных стандартов и образовательных программ основного и среднего общего образования, их истории и места в мировой культуре и науке;</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современные формы и методы обучения и воспитания школьников;</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перспективные направления развития современной биологии;</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теорию и методы управления образовательными системами;</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современные педагогические технологии поликультурного, продуктивного, дифференцированного и развивающего обучения, реализации компетентностного подхода с учетом возрастных и индивидуальных особенностей обучающихся;</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технологии диагностики причин конфликтных ситуаций, их профилактики и разрешения;</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основные принципы деятельностного подхода, виды и приемы современных педагогических технологий;</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рабочую программу и методику обучения биологии;</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программы и учебники по биологии, отвечающие положениям Федерального государственного образовательного стандарта (ФГОС) основного общего и среднего общего образования;</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педагогику, психологию, возрастную физиологию, школьную гигиену;</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теорию и методику преподавания биологии;</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основы экологии, экономики, социологии;</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требования к оснащению и оборудованию учебных кабинетов биологии;</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средства обучения, используемые учителем в процессе преподавания биологии, и их дидактические возможности;</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пути достижения образовательных результатов и способы оценки результатов обучения;</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основные закономерности возрастного развития, стадии и кризисы развития, социализации личности;</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законы развития личности и проявления личностных свойств, психологические законы периодизации и кризисов развития;</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теория и технологии учета возрастных особенностей обучающихся;</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lastRenderedPageBreak/>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основные закономерности семейных отношений, позволяющие эффективно работать с родительской общественностью;</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 xml:space="preserve">основы </w:t>
      </w:r>
      <w:proofErr w:type="spellStart"/>
      <w:r w:rsidRPr="000E0419">
        <w:rPr>
          <w:rFonts w:ascii="Times New Roman" w:eastAsia="Times New Roman" w:hAnsi="Times New Roman" w:cs="Times New Roman"/>
          <w:color w:val="1E2120"/>
          <w:sz w:val="26"/>
          <w:szCs w:val="26"/>
          <w:lang w:eastAsia="ru-RU"/>
        </w:rPr>
        <w:t>психодидактики</w:t>
      </w:r>
      <w:proofErr w:type="spellEnd"/>
      <w:r w:rsidRPr="000E0419">
        <w:rPr>
          <w:rFonts w:ascii="Times New Roman" w:eastAsia="Times New Roman" w:hAnsi="Times New Roman" w:cs="Times New Roman"/>
          <w:color w:val="1E2120"/>
          <w:sz w:val="26"/>
          <w:szCs w:val="26"/>
          <w:lang w:eastAsia="ru-RU"/>
        </w:rPr>
        <w:t>, поликультурного образования, закономерностей поведения в социальных сетях;</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правила внутреннего распорядка общеобразовательного учреждения, правила по охране труда и требования к безопасности образовательной среды;</w:t>
      </w:r>
    </w:p>
    <w:p w:rsidR="0026623C" w:rsidRPr="000E0419"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инструкции по охране труда и пожарной безопасности, при выполнении работ с учебным, демонстрационным, лабораторным оборудованием, ЭСО и оргтехникой.</w:t>
      </w:r>
    </w:p>
    <w:p w:rsidR="0026623C" w:rsidRPr="000E0419"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1.8. </w:t>
      </w:r>
      <w:r w:rsidRPr="000E0419">
        <w:rPr>
          <w:rFonts w:ascii="Times New Roman" w:eastAsia="Times New Roman" w:hAnsi="Times New Roman" w:cs="Times New Roman"/>
          <w:color w:val="1E2120"/>
          <w:sz w:val="26"/>
          <w:szCs w:val="26"/>
          <w:u w:val="single"/>
          <w:bdr w:val="none" w:sz="0" w:space="0" w:color="auto" w:frame="1"/>
          <w:lang w:eastAsia="ru-RU"/>
        </w:rPr>
        <w:t>Учитель биологии должен уметь:</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проводить учебные занятия по биологии,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планировать и осуществлять учебный процесс в соответствии с основной общеобразовательной программой;</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разрабатывать рабочие программы по биологии, курсу на основе примерных основных общеобразовательных программ и обеспечивать их выполнение;</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применять современные образовательные технологии при осуществлении образовательной деятельности, включая информационные, а также цифровые образовательные ресурсы;</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организовать самостоятельную деятельность детей, в том числе проектную и исследовательскую;</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разрабатывать и реализовывать проблемное обучение, осуществлять связь обучения биологии с практикой, обсуждать с учениками актуальные события современности;</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осуществлять контрольно-оценочную деятельность в образовательных отношениях;</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lastRenderedPageBreak/>
        <w:t>использовать современные способы оценивания в условиях информационно-коммуникационных технологий;</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владеть методами убеждения, аргументации своей позиции;</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организовывать различные виды внеурочной деятельности: конкурсы по биологии, экскурсии и другие внеурочные тематические мероприятия с учетом своеобразия региона;</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использовать информационные источники, следить за последними открытиями в области биологии и экологии, знакомить с ними обучающихся на уроках;</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обеспечивать помощь детям, не освоившим необходимый материал (из всего курса биологии),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тьюторов;</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обеспечивать коммуникативную и учебную "включенности" всех учащихся класса в образовательную деятельность;</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находить ценностный аспект учебного знания, обеспечивать его понимание обучающимися;</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управлять классом с целью вовлечения детей в процесс обучения, мотивируя их учебно-познавательную деятельность;</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защищать достоинство и интересы школьников, помогать детям, оказавшимся в конфликтной ситуации и/или неблагоприятных условиях;</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сотрудничать с классным руководителем и другими специалистами в решении воспитательных задач;</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использовать специальные коррекционные приемы обучения для детей с ограниченными возможностями здоровья;</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владеть технологиями диагностики причин конфликтных ситуаций, их профилактики и разрешения;</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общаться со школьниками, признавать их достоинство, понимая и принимая их;</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26623C" w:rsidRPr="000E0419"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 xml:space="preserve">владеть </w:t>
      </w:r>
      <w:proofErr w:type="spellStart"/>
      <w:r w:rsidRPr="000E0419">
        <w:rPr>
          <w:rFonts w:ascii="Times New Roman" w:eastAsia="Times New Roman" w:hAnsi="Times New Roman" w:cs="Times New Roman"/>
          <w:color w:val="1E2120"/>
          <w:sz w:val="26"/>
          <w:szCs w:val="26"/>
          <w:lang w:eastAsia="ru-RU"/>
        </w:rPr>
        <w:t>общепользовательской</w:t>
      </w:r>
      <w:proofErr w:type="spellEnd"/>
      <w:r w:rsidRPr="000E0419">
        <w:rPr>
          <w:rFonts w:ascii="Times New Roman" w:eastAsia="Times New Roman" w:hAnsi="Times New Roman" w:cs="Times New Roman"/>
          <w:color w:val="1E2120"/>
          <w:sz w:val="26"/>
          <w:szCs w:val="26"/>
          <w:lang w:eastAsia="ru-RU"/>
        </w:rPr>
        <w:t>, общепедагогической и предметно-педагогической ИКТ-компетентностями.</w:t>
      </w:r>
    </w:p>
    <w:p w:rsidR="0026623C" w:rsidRPr="000E0419" w:rsidRDefault="0026623C" w:rsidP="0026623C">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lastRenderedPageBreak/>
        <w:t xml:space="preserve">1.9. Учитель биологии должен быть ознакомлен с должностной инструкцией, разработанной с учетом </w:t>
      </w:r>
      <w:proofErr w:type="spellStart"/>
      <w:r w:rsidRPr="000E0419">
        <w:rPr>
          <w:rFonts w:ascii="Times New Roman" w:eastAsia="Times New Roman" w:hAnsi="Times New Roman" w:cs="Times New Roman"/>
          <w:color w:val="1E2120"/>
          <w:sz w:val="26"/>
          <w:szCs w:val="26"/>
          <w:lang w:eastAsia="ru-RU"/>
        </w:rPr>
        <w:t>профстандарта</w:t>
      </w:r>
      <w:proofErr w:type="spellEnd"/>
      <w:r w:rsidRPr="000E0419">
        <w:rPr>
          <w:rFonts w:ascii="Times New Roman" w:eastAsia="Times New Roman" w:hAnsi="Times New Roman" w:cs="Times New Roman"/>
          <w:color w:val="1E2120"/>
          <w:sz w:val="26"/>
          <w:szCs w:val="26"/>
          <w:lang w:eastAsia="ru-RU"/>
        </w:rPr>
        <w:t>, знать и соблюдать установленные правила и требования охраны труда и пожарной безопасности, правила личной гигиены и гигиены труда в образовательном учреждении.</w:t>
      </w:r>
      <w:r w:rsidRPr="000E0419">
        <w:rPr>
          <w:rFonts w:ascii="Times New Roman" w:eastAsia="Times New Roman" w:hAnsi="Times New Roman" w:cs="Times New Roman"/>
          <w:color w:val="1E2120"/>
          <w:sz w:val="26"/>
          <w:szCs w:val="26"/>
          <w:lang w:eastAsia="ru-RU"/>
        </w:rPr>
        <w:br/>
        <w:t>1.10.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0E0419">
        <w:rPr>
          <w:rFonts w:ascii="Times New Roman" w:eastAsia="Times New Roman" w:hAnsi="Times New Roman" w:cs="Times New Roman"/>
          <w:color w:val="1E2120"/>
          <w:sz w:val="26"/>
          <w:szCs w:val="26"/>
          <w:lang w:eastAsia="ru-RU"/>
        </w:rPr>
        <w:br/>
        <w:t>1.11. Учителю биологии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26623C" w:rsidRPr="000E0419" w:rsidRDefault="0026623C" w:rsidP="001225E4">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0E0419">
        <w:rPr>
          <w:rFonts w:ascii="Times New Roman" w:eastAsia="Times New Roman" w:hAnsi="Times New Roman" w:cs="Times New Roman"/>
          <w:b/>
          <w:bCs/>
          <w:color w:val="1E2120"/>
          <w:sz w:val="26"/>
          <w:szCs w:val="26"/>
          <w:lang w:eastAsia="ru-RU"/>
        </w:rPr>
        <w:t>2. Трудовые функции</w:t>
      </w:r>
    </w:p>
    <w:p w:rsidR="0026623C" w:rsidRPr="000E0419"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i/>
          <w:iCs/>
          <w:color w:val="1E2120"/>
          <w:sz w:val="26"/>
          <w:szCs w:val="26"/>
          <w:bdr w:val="none" w:sz="0" w:space="0" w:color="auto" w:frame="1"/>
          <w:lang w:eastAsia="ru-RU"/>
        </w:rPr>
        <w:t>Основными трудовыми функциями учителя биологии являются:</w:t>
      </w:r>
      <w:r w:rsidRPr="000E0419">
        <w:rPr>
          <w:rFonts w:ascii="Times New Roman" w:eastAsia="Times New Roman" w:hAnsi="Times New Roman" w:cs="Times New Roman"/>
          <w:color w:val="1E2120"/>
          <w:sz w:val="26"/>
          <w:szCs w:val="26"/>
          <w:lang w:eastAsia="ru-RU"/>
        </w:rPr>
        <w:br/>
        <w:t>2.1. </w:t>
      </w:r>
      <w:r w:rsidRPr="000E0419">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r w:rsidRPr="000E0419">
        <w:rPr>
          <w:rFonts w:ascii="Times New Roman" w:eastAsia="Times New Roman" w:hAnsi="Times New Roman" w:cs="Times New Roman"/>
          <w:color w:val="1E2120"/>
          <w:sz w:val="26"/>
          <w:szCs w:val="26"/>
          <w:lang w:eastAsia="ru-RU"/>
        </w:rPr>
        <w:br/>
        <w:t>2.1.1. Общепедагогическая функция. Обучение.</w:t>
      </w:r>
      <w:r w:rsidRPr="000E0419">
        <w:rPr>
          <w:rFonts w:ascii="Times New Roman" w:eastAsia="Times New Roman" w:hAnsi="Times New Roman" w:cs="Times New Roman"/>
          <w:color w:val="1E2120"/>
          <w:sz w:val="26"/>
          <w:szCs w:val="26"/>
          <w:lang w:eastAsia="ru-RU"/>
        </w:rPr>
        <w:br/>
        <w:t>2.1.2. Воспитательная деятельность.</w:t>
      </w:r>
      <w:r w:rsidRPr="000E0419">
        <w:rPr>
          <w:rFonts w:ascii="Times New Roman" w:eastAsia="Times New Roman" w:hAnsi="Times New Roman" w:cs="Times New Roman"/>
          <w:color w:val="1E2120"/>
          <w:sz w:val="26"/>
          <w:szCs w:val="26"/>
          <w:lang w:eastAsia="ru-RU"/>
        </w:rPr>
        <w:br/>
        <w:t>2.1.3. Развивающая деятельность.</w:t>
      </w:r>
      <w:r w:rsidRPr="000E0419">
        <w:rPr>
          <w:rFonts w:ascii="Times New Roman" w:eastAsia="Times New Roman" w:hAnsi="Times New Roman" w:cs="Times New Roman"/>
          <w:color w:val="1E2120"/>
          <w:sz w:val="26"/>
          <w:szCs w:val="26"/>
          <w:lang w:eastAsia="ru-RU"/>
        </w:rPr>
        <w:br/>
        <w:t>2.2. </w:t>
      </w:r>
      <w:r w:rsidRPr="000E0419">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основных общеобразовательных программ:</w:t>
      </w:r>
      <w:r w:rsidRPr="000E0419">
        <w:rPr>
          <w:rFonts w:ascii="Times New Roman" w:eastAsia="Times New Roman" w:hAnsi="Times New Roman" w:cs="Times New Roman"/>
          <w:color w:val="1E2120"/>
          <w:sz w:val="26"/>
          <w:szCs w:val="26"/>
          <w:lang w:eastAsia="ru-RU"/>
        </w:rPr>
        <w:br/>
        <w:t>2.2.1. Педагогическая деятельность по реализации программ основного и среднего общего образования по биологии.</w:t>
      </w:r>
      <w:r w:rsidRPr="000E0419">
        <w:rPr>
          <w:rFonts w:ascii="Times New Roman" w:eastAsia="Times New Roman" w:hAnsi="Times New Roman" w:cs="Times New Roman"/>
          <w:color w:val="1E2120"/>
          <w:sz w:val="26"/>
          <w:szCs w:val="26"/>
          <w:lang w:eastAsia="ru-RU"/>
        </w:rPr>
        <w:br/>
        <w:t>2.2.2. Предметное обучение. Биология.</w:t>
      </w:r>
    </w:p>
    <w:p w:rsidR="0026623C" w:rsidRPr="000E0419" w:rsidRDefault="0026623C" w:rsidP="001225E4">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0E0419">
        <w:rPr>
          <w:rFonts w:ascii="Times New Roman" w:eastAsia="Times New Roman" w:hAnsi="Times New Roman" w:cs="Times New Roman"/>
          <w:b/>
          <w:bCs/>
          <w:color w:val="1E2120"/>
          <w:sz w:val="26"/>
          <w:szCs w:val="26"/>
          <w:lang w:eastAsia="ru-RU"/>
        </w:rPr>
        <w:t>3. Должностные обязанности учителя биологии</w:t>
      </w:r>
    </w:p>
    <w:p w:rsidR="0026623C" w:rsidRPr="000E0419"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3.1. </w:t>
      </w:r>
      <w:r w:rsidRPr="000E0419">
        <w:rPr>
          <w:rFonts w:ascii="Times New Roman" w:eastAsia="Times New Roman" w:hAnsi="Times New Roman" w:cs="Times New Roman"/>
          <w:color w:val="1E2120"/>
          <w:sz w:val="26"/>
          <w:szCs w:val="26"/>
          <w:u w:val="single"/>
          <w:bdr w:val="none" w:sz="0" w:space="0" w:color="auto" w:frame="1"/>
          <w:lang w:eastAsia="ru-RU"/>
        </w:rPr>
        <w:t>В рамках трудовой общепедагогической функции обучения:</w:t>
      </w:r>
    </w:p>
    <w:p w:rsidR="0026623C" w:rsidRPr="000E0419" w:rsidRDefault="0026623C" w:rsidP="0026623C">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w:t>
      </w:r>
    </w:p>
    <w:p w:rsidR="0026623C" w:rsidRPr="000E0419" w:rsidRDefault="0026623C" w:rsidP="0026623C">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разрабатывает и реализует программы по биологии в рамках основных общеобразовательных программ;</w:t>
      </w:r>
    </w:p>
    <w:p w:rsidR="0026623C" w:rsidRPr="000E0419" w:rsidRDefault="0026623C" w:rsidP="0026623C">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26623C" w:rsidRPr="000E0419" w:rsidRDefault="0026623C" w:rsidP="0026623C">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осуществляет планирование и проведение учебных занятий по биологии;</w:t>
      </w:r>
    </w:p>
    <w:p w:rsidR="0026623C" w:rsidRPr="000E0419" w:rsidRDefault="0026623C" w:rsidP="0026623C">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проводит систематический анализ эффективности уроков и подходов к обучению;</w:t>
      </w:r>
    </w:p>
    <w:p w:rsidR="0026623C" w:rsidRPr="000E0419" w:rsidRDefault="0026623C" w:rsidP="0026623C">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lastRenderedPageBreak/>
        <w:t>осуществляет организацию, контроль и оценку учебных достижений, текущих и итоговых результатов освоения основной образовательной программы по биологии обучающимися;</w:t>
      </w:r>
    </w:p>
    <w:p w:rsidR="0026623C" w:rsidRPr="000E0419" w:rsidRDefault="0026623C" w:rsidP="0026623C">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формирует универсальные учебные действия;</w:t>
      </w:r>
    </w:p>
    <w:p w:rsidR="0026623C" w:rsidRPr="000E0419" w:rsidRDefault="0026623C" w:rsidP="0026623C">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формирует навыки, связанные с информационно-коммуникационными технологиями (ИКТ);</w:t>
      </w:r>
    </w:p>
    <w:p w:rsidR="0026623C" w:rsidRPr="000E0419" w:rsidRDefault="0026623C" w:rsidP="0026623C">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формирует у детей мотивацию к обучению;</w:t>
      </w:r>
    </w:p>
    <w:p w:rsidR="0026623C" w:rsidRPr="000E0419" w:rsidRDefault="0026623C" w:rsidP="0026623C">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26623C" w:rsidRPr="000E0419" w:rsidRDefault="0026623C" w:rsidP="0026623C">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проводит контрольно-оценочную работу при обучении с применением новейших методов оценки в условиях информационно-коммуникационных технологий.</w:t>
      </w:r>
    </w:p>
    <w:p w:rsidR="0026623C" w:rsidRPr="000E0419"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3.2. </w:t>
      </w:r>
      <w:r w:rsidRPr="000E0419">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воспитательной деятельности:</w:t>
      </w:r>
    </w:p>
    <w:p w:rsidR="0026623C" w:rsidRPr="000E0419" w:rsidRDefault="0026623C" w:rsidP="0026623C">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осуществляет регулирование поведения учащихся для обеспечения безопасной образовательной среды на уроках биологии, поддерживает режим посещения занятий, уважая человеческое достоинство, честь и репутацию детей;</w:t>
      </w:r>
    </w:p>
    <w:p w:rsidR="0026623C" w:rsidRPr="000E0419" w:rsidRDefault="0026623C" w:rsidP="0026623C">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реализует современные, в том числе интерактивные, формы и методы воспитательной работы, используя их как на уроках биологии, так и во внеурочной деятельности;</w:t>
      </w:r>
    </w:p>
    <w:p w:rsidR="0026623C" w:rsidRPr="000E0419" w:rsidRDefault="0026623C" w:rsidP="0026623C">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ставит воспитательные цели, способствующие развитию обучающихся, независимо от их способностей и характера;</w:t>
      </w:r>
    </w:p>
    <w:p w:rsidR="0026623C" w:rsidRPr="000E0419" w:rsidRDefault="0026623C" w:rsidP="0026623C">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контролирует выполнение учениками правил поведения в учебном кабинете биологии в соответствии с Уставом школы и Правилами внутреннего распорядка общеобразовательной организации;</w:t>
      </w:r>
    </w:p>
    <w:p w:rsidR="0026623C" w:rsidRPr="000E0419" w:rsidRDefault="0026623C" w:rsidP="0026623C">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способствует реализации воспитательных возможностей различных видов деятельности школьника (учебной, исследовательской, проектной, творческой);</w:t>
      </w:r>
    </w:p>
    <w:p w:rsidR="0026623C" w:rsidRPr="000E0419" w:rsidRDefault="0026623C" w:rsidP="0026623C">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способствует развитию у учеников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w:t>
      </w:r>
    </w:p>
    <w:p w:rsidR="0026623C" w:rsidRPr="000E0419"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3.3. </w:t>
      </w:r>
      <w:r w:rsidRPr="000E0419">
        <w:rPr>
          <w:rFonts w:ascii="Times New Roman" w:eastAsia="Times New Roman" w:hAnsi="Times New Roman" w:cs="Times New Roman"/>
          <w:color w:val="1E2120"/>
          <w:sz w:val="26"/>
          <w:szCs w:val="26"/>
          <w:u w:val="single"/>
          <w:bdr w:val="none" w:sz="0" w:space="0" w:color="auto" w:frame="1"/>
          <w:lang w:eastAsia="ru-RU"/>
        </w:rPr>
        <w:t>В рамках трудовой функции развивающей деятельности:</w:t>
      </w:r>
    </w:p>
    <w:p w:rsidR="0026623C" w:rsidRPr="000E0419" w:rsidRDefault="0026623C" w:rsidP="0026623C">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осуществляет проектирование психологически безопасной и комфортной образовательной среды на занятиях по биологии;</w:t>
      </w:r>
    </w:p>
    <w:p w:rsidR="0026623C" w:rsidRPr="000E0419" w:rsidRDefault="0026623C" w:rsidP="0026623C">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развивает у детей познавательную активность, самостоятельность, инициативу, способности к исследованию и проектированию;</w:t>
      </w:r>
    </w:p>
    <w:p w:rsidR="0026623C" w:rsidRPr="000E0419" w:rsidRDefault="0026623C" w:rsidP="0026623C">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(аутисты, с синдромом дефицита внимания и гиперактивностью и др.), дети с ограниченными возможностями здоровья и девиациями поведения, дети с зависимостью;</w:t>
      </w:r>
    </w:p>
    <w:p w:rsidR="0026623C" w:rsidRPr="000E0419" w:rsidRDefault="0026623C" w:rsidP="0026623C">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lastRenderedPageBreak/>
        <w:t>оказывает адресную помощь учащимся образовательного учреждения;</w:t>
      </w:r>
    </w:p>
    <w:p w:rsidR="0026623C" w:rsidRPr="000E0419" w:rsidRDefault="0026623C" w:rsidP="0026623C">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как учитель-предметник участвует в психолого-медико-педагогических консилиумах;</w:t>
      </w:r>
    </w:p>
    <w:p w:rsidR="0026623C" w:rsidRPr="000E0419" w:rsidRDefault="0026623C" w:rsidP="0026623C">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разрабатывает и реализует индивидуальные учебные планы (программы) по биологии в рамках индивидуальных программ развития ребенка;</w:t>
      </w:r>
    </w:p>
    <w:p w:rsidR="0026623C" w:rsidRPr="000E0419" w:rsidRDefault="0026623C" w:rsidP="0026623C">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26623C" w:rsidRPr="000E0419"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3.4. </w:t>
      </w:r>
      <w:r w:rsidRPr="000E0419">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p>
    <w:p w:rsidR="0026623C" w:rsidRPr="000E0419" w:rsidRDefault="0026623C" w:rsidP="0026623C">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формирует общекультурные компетенции и понимание места биологии и экологии в общей картине мира;</w:t>
      </w:r>
    </w:p>
    <w:p w:rsidR="0026623C" w:rsidRPr="000E0419" w:rsidRDefault="0026623C" w:rsidP="0026623C">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определяет на основе анализа учебной деятельности обучающегося оптимальные способы его обучения и развития;</w:t>
      </w:r>
    </w:p>
    <w:p w:rsidR="0026623C" w:rsidRPr="000E0419" w:rsidRDefault="0026623C" w:rsidP="0026623C">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определяет совместно с учеником, его родителями (законными представителями) и другими участниками образовательных отношений зоны его ближайшего развития, разрабатывает и реализует (при необходимости) индивидуальный образовательный маршрут по дисциплине «Биология»;</w:t>
      </w:r>
    </w:p>
    <w:p w:rsidR="0026623C" w:rsidRPr="000E0419" w:rsidRDefault="0026623C" w:rsidP="0026623C">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планирует специализированную образовательную деятельность для класса и/или отдельных контингентов учащихся с выдающимися способностями в области биологии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26623C" w:rsidRPr="000E0419" w:rsidRDefault="0026623C" w:rsidP="0026623C">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использует совместно со школьниками иноязычные источники информации и инструменты перевода;</w:t>
      </w:r>
    </w:p>
    <w:p w:rsidR="0026623C" w:rsidRPr="000E0419" w:rsidRDefault="0026623C" w:rsidP="0026623C">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осуществляет организацию олимпиад, конференций и конкурсов по биологии в школе, иных внеурочных мероприятий, экскурсий и др.</w:t>
      </w:r>
    </w:p>
    <w:p w:rsidR="0026623C" w:rsidRPr="000E0419"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3.5. </w:t>
      </w:r>
      <w:r w:rsidRPr="000E0419">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обучения предмету «Биология»:</w:t>
      </w:r>
    </w:p>
    <w:p w:rsidR="0026623C" w:rsidRPr="000E0419"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формирует конкретные знания, умения и навыки в области биологии;</w:t>
      </w:r>
    </w:p>
    <w:p w:rsidR="0026623C" w:rsidRPr="000E0419"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формирует образовательную среду, содействующую развитию способностей в области биологии каждого ребенка и реализующую принципы современной педагогики;</w:t>
      </w:r>
    </w:p>
    <w:p w:rsidR="0026623C" w:rsidRPr="000E0419"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содействует развитию инициативы обучающихся по использованию биологии;</w:t>
      </w:r>
    </w:p>
    <w:p w:rsidR="0026623C" w:rsidRPr="000E0419"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26623C" w:rsidRPr="000E0419"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26623C" w:rsidRPr="000E0419"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содействует в подготовке обучающихся к участию в олимпиадах по биологии, конкурсах, исследовательских проектах и ученических конференциях;</w:t>
      </w:r>
    </w:p>
    <w:p w:rsidR="0026623C" w:rsidRPr="000E0419"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lastRenderedPageBreak/>
        <w:t>формирует и поддерживает высокую мотивацию, развивает способности обучающихся к занятиям биологией, ведет кружки, факультативные и элективные курсы для желающих и эффективно работающих в них учащихся школы;</w:t>
      </w:r>
    </w:p>
    <w:p w:rsidR="0026623C" w:rsidRPr="000E0419"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предоставляет информацию о дополнительном образовании, возможности углубленного изучения биологии в других образовательных и иных организациях, в том числе с применением дистанционных образовательных технологий;</w:t>
      </w:r>
    </w:p>
    <w:p w:rsidR="0026623C" w:rsidRPr="000E0419"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консультирует обучающихся по выбору профессий и специальностей, где особо необходимы знания биологии;</w:t>
      </w:r>
    </w:p>
    <w:p w:rsidR="0026623C" w:rsidRPr="000E0419"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содействует формированию у обучающихся школы позитивных эмоций от деятельности в области биологии и экологии, выявляет совместно с учащимися недостоверные и малоправдоподобные данные;</w:t>
      </w:r>
    </w:p>
    <w:p w:rsidR="0026623C" w:rsidRPr="000E0419"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26623C" w:rsidRPr="000E0419"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формирует представления обучающихся о полезности знаний биологии вне зависимости от избранной профессии или специальности;</w:t>
      </w:r>
    </w:p>
    <w:p w:rsidR="0026623C" w:rsidRPr="000E0419"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ведет диалог с учащимися или группой обучающихся в процессе нахождения решения проблемы по теме урока, выявляет сомнительные места, подтверждает правильность суждений;</w:t>
      </w:r>
    </w:p>
    <w:p w:rsidR="0026623C" w:rsidRPr="000E0419"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сотрудничает с другими учителями-предметниками, осуществляет межпредметные связи в процессе преподавания биологии.</w:t>
      </w:r>
    </w:p>
    <w:p w:rsidR="0026623C" w:rsidRPr="000E0419"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3.6.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0E0419">
        <w:rPr>
          <w:rFonts w:ascii="Times New Roman" w:eastAsia="Times New Roman" w:hAnsi="Times New Roman" w:cs="Times New Roman"/>
          <w:color w:val="1E2120"/>
          <w:sz w:val="26"/>
          <w:szCs w:val="26"/>
          <w:lang w:eastAsia="ru-RU"/>
        </w:rPr>
        <w:br/>
        <w:t>3.7. Ведёт в установленном порядке учебную документацию, осуществляет текущий контроль успеваемости и посещаемости учащихся уроков биологии, выставляет текущие оценки в классный журнал и дневники, своевременно сдаёт администрации школы необходимые отчётные данные.</w:t>
      </w:r>
      <w:r w:rsidRPr="000E0419">
        <w:rPr>
          <w:rFonts w:ascii="Times New Roman" w:eastAsia="Times New Roman" w:hAnsi="Times New Roman" w:cs="Times New Roman"/>
          <w:color w:val="1E2120"/>
          <w:sz w:val="26"/>
          <w:szCs w:val="26"/>
          <w:lang w:eastAsia="ru-RU"/>
        </w:rPr>
        <w:br/>
        <w:t>3.8. Контролирует наличие у обучающихся рабочих тетрадей, тетрадей для контрольных и лабораторных работ, соблюдение установленного в школе порядка их оформления, ведения, соблюдение единого орфографического режима. Хранит тетради для контрольных и лабораторных работ по биологии в течение всего учебного года.</w:t>
      </w:r>
      <w:r w:rsidRPr="000E0419">
        <w:rPr>
          <w:rFonts w:ascii="Times New Roman" w:eastAsia="Times New Roman" w:hAnsi="Times New Roman" w:cs="Times New Roman"/>
          <w:color w:val="1E2120"/>
          <w:sz w:val="26"/>
          <w:szCs w:val="26"/>
          <w:lang w:eastAsia="ru-RU"/>
        </w:rPr>
        <w:br/>
        <w:t>3.9. Учитель биологии обязан иметь рабочую образовательную программу, календарно-тематическое планирование на год по своему предмету в каждой параллели классов и рабочий план на каждый урок.</w:t>
      </w:r>
      <w:r w:rsidRPr="000E0419">
        <w:rPr>
          <w:rFonts w:ascii="Times New Roman" w:eastAsia="Times New Roman" w:hAnsi="Times New Roman" w:cs="Times New Roman"/>
          <w:color w:val="1E2120"/>
          <w:sz w:val="26"/>
          <w:szCs w:val="26"/>
          <w:lang w:eastAsia="ru-RU"/>
        </w:rPr>
        <w:br/>
        <w:t>3.10. Готовит и использует в обучении различный дидактический материал, наглядные пособия и модели, лабораторное оборудование и гербарный материал, раздаточный учебный материал по биологии.</w:t>
      </w:r>
      <w:r w:rsidRPr="000E0419">
        <w:rPr>
          <w:rFonts w:ascii="Times New Roman" w:eastAsia="Times New Roman" w:hAnsi="Times New Roman" w:cs="Times New Roman"/>
          <w:color w:val="1E2120"/>
          <w:sz w:val="26"/>
          <w:szCs w:val="26"/>
          <w:lang w:eastAsia="ru-RU"/>
        </w:rPr>
        <w:br/>
        <w:t>3.11. 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биологии.</w:t>
      </w:r>
      <w:r w:rsidRPr="000E0419">
        <w:rPr>
          <w:rFonts w:ascii="Times New Roman" w:eastAsia="Times New Roman" w:hAnsi="Times New Roman" w:cs="Times New Roman"/>
          <w:color w:val="1E2120"/>
          <w:sz w:val="26"/>
          <w:szCs w:val="26"/>
          <w:lang w:eastAsia="ru-RU"/>
        </w:rPr>
        <w:br/>
      </w:r>
      <w:r w:rsidRPr="000E0419">
        <w:rPr>
          <w:rFonts w:ascii="Times New Roman" w:eastAsia="Times New Roman" w:hAnsi="Times New Roman" w:cs="Times New Roman"/>
          <w:color w:val="1E2120"/>
          <w:sz w:val="26"/>
          <w:szCs w:val="26"/>
          <w:lang w:eastAsia="ru-RU"/>
        </w:rPr>
        <w:lastRenderedPageBreak/>
        <w:t>3.12. Осуществляет ведение электронной документации по своему предмету, в том числе электронного журнала и дневников.</w:t>
      </w:r>
      <w:r w:rsidRPr="000E0419">
        <w:rPr>
          <w:rFonts w:ascii="Times New Roman" w:eastAsia="Times New Roman" w:hAnsi="Times New Roman" w:cs="Times New Roman"/>
          <w:color w:val="1E2120"/>
          <w:sz w:val="26"/>
          <w:szCs w:val="26"/>
          <w:lang w:eastAsia="ru-RU"/>
        </w:rPr>
        <w:br/>
        <w:t>3.13. Принимает участие в ГВЭ и ЕГЭ.</w:t>
      </w:r>
      <w:r w:rsidRPr="000E0419">
        <w:rPr>
          <w:rFonts w:ascii="Times New Roman" w:eastAsia="Times New Roman" w:hAnsi="Times New Roman" w:cs="Times New Roman"/>
          <w:color w:val="1E2120"/>
          <w:sz w:val="26"/>
          <w:szCs w:val="26"/>
          <w:lang w:eastAsia="ru-RU"/>
        </w:rPr>
        <w:br/>
        <w:t>3.14. Организует совместно с коллегами проведение школьного этапа олимпиады по биологии. Формирует сборные команды школы для участия в следующих этапах олимпиад по биологии.</w:t>
      </w:r>
      <w:r w:rsidRPr="000E0419">
        <w:rPr>
          <w:rFonts w:ascii="Times New Roman" w:eastAsia="Times New Roman" w:hAnsi="Times New Roman" w:cs="Times New Roman"/>
          <w:color w:val="1E2120"/>
          <w:sz w:val="26"/>
          <w:szCs w:val="26"/>
          <w:lang w:eastAsia="ru-RU"/>
        </w:rPr>
        <w:br/>
        <w:t>3.15. Организует участие обучающихся в конкурсах по биологии, во внеклассных предметных мероприятиях, в неделях биологии и экологии, защитах исследовательских работ и проектов, в оформлении предметных стенгазет и, по возможности, организует внеклассную работу по своему предмету.</w:t>
      </w:r>
      <w:r w:rsidRPr="000E0419">
        <w:rPr>
          <w:rFonts w:ascii="Times New Roman" w:eastAsia="Times New Roman" w:hAnsi="Times New Roman" w:cs="Times New Roman"/>
          <w:color w:val="1E2120"/>
          <w:sz w:val="26"/>
          <w:szCs w:val="26"/>
          <w:lang w:eastAsia="ru-RU"/>
        </w:rPr>
        <w:br/>
        <w:t>3.16. Обеспечивает охрану жизни и здоровья учащихся во время проведения уроков, факультативов и курсов, дополнительных и иных проводимых учителем биологии занятий, а также во время проведения школьного этапа олимпиады по биологии, предметных конкурсов, внеклассных предметных мероприятий по биологии.</w:t>
      </w:r>
      <w:r w:rsidRPr="000E0419">
        <w:rPr>
          <w:rFonts w:ascii="Times New Roman" w:eastAsia="Times New Roman" w:hAnsi="Times New Roman" w:cs="Times New Roman"/>
          <w:color w:val="1E2120"/>
          <w:sz w:val="26"/>
          <w:szCs w:val="26"/>
          <w:lang w:eastAsia="ru-RU"/>
        </w:rPr>
        <w:br/>
        <w:t>3.17. 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w:t>
      </w:r>
      <w:r w:rsidRPr="000E0419">
        <w:rPr>
          <w:rFonts w:ascii="Times New Roman" w:eastAsia="Times New Roman" w:hAnsi="Times New Roman" w:cs="Times New Roman"/>
          <w:color w:val="1E2120"/>
          <w:sz w:val="26"/>
          <w:szCs w:val="26"/>
          <w:lang w:eastAsia="ru-RU"/>
        </w:rPr>
        <w:br/>
        <w:t>3.18.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0E0419">
        <w:rPr>
          <w:rFonts w:ascii="Times New Roman" w:eastAsia="Times New Roman" w:hAnsi="Times New Roman" w:cs="Times New Roman"/>
          <w:color w:val="1E2120"/>
          <w:sz w:val="26"/>
          <w:szCs w:val="26"/>
          <w:lang w:eastAsia="ru-RU"/>
        </w:rPr>
        <w:br/>
        <w:t>3.19.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5-9-х классов - 15 минут, а также общую продолжительность использования интерактивной доски на уроке для детей старше 10 лет - 30 минут.</w:t>
      </w:r>
      <w:r w:rsidRPr="000E0419">
        <w:rPr>
          <w:rFonts w:ascii="Times New Roman" w:eastAsia="Times New Roman" w:hAnsi="Times New Roman" w:cs="Times New Roman"/>
          <w:color w:val="1E2120"/>
          <w:sz w:val="26"/>
          <w:szCs w:val="26"/>
          <w:lang w:eastAsia="ru-RU"/>
        </w:rPr>
        <w:br/>
        <w:t>3.20. </w:t>
      </w:r>
      <w:ins w:id="0" w:author="Unknown">
        <w:r w:rsidRPr="000E0419">
          <w:rPr>
            <w:rFonts w:ascii="Times New Roman" w:eastAsia="Times New Roman" w:hAnsi="Times New Roman" w:cs="Times New Roman"/>
            <w:color w:val="1E2120"/>
            <w:sz w:val="26"/>
            <w:szCs w:val="26"/>
            <w:u w:val="single"/>
            <w:bdr w:val="none" w:sz="0" w:space="0" w:color="auto" w:frame="1"/>
            <w:lang w:eastAsia="ru-RU"/>
          </w:rPr>
          <w:t>Учителю биологии запрещается:</w:t>
        </w:r>
      </w:ins>
    </w:p>
    <w:p w:rsidR="0026623C" w:rsidRPr="000E0419" w:rsidRDefault="0026623C" w:rsidP="0026623C">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менять на свое усмотрение расписание занятий;</w:t>
      </w:r>
    </w:p>
    <w:p w:rsidR="0026623C" w:rsidRPr="000E0419" w:rsidRDefault="0026623C" w:rsidP="0026623C">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отменять занятия, увеличивать или сокращать длительность уроков (занятий) и перемен;</w:t>
      </w:r>
    </w:p>
    <w:p w:rsidR="0026623C" w:rsidRPr="000E0419" w:rsidRDefault="0026623C" w:rsidP="0026623C">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удалять учеников с занятий;</w:t>
      </w:r>
    </w:p>
    <w:p w:rsidR="0026623C" w:rsidRPr="000E0419" w:rsidRDefault="0026623C" w:rsidP="0026623C">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использовать неисправную мебель, электрооборудование, технические средства обучения, электроприборы, компьютерную и иную оргтехнику или оборудование и мебель с явными признаками повреждения;</w:t>
      </w:r>
    </w:p>
    <w:p w:rsidR="0026623C" w:rsidRPr="000E0419" w:rsidRDefault="0026623C" w:rsidP="0026623C">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использовать и применять на уроках биологии неисправное лабораторное оборудование или лабораторное оборудование с явными признаками повреждения;</w:t>
      </w:r>
    </w:p>
    <w:p w:rsidR="0026623C" w:rsidRPr="000E0419" w:rsidRDefault="0026623C" w:rsidP="0026623C">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курить в помещениях и на территории образовательного учреждения.</w:t>
      </w:r>
    </w:p>
    <w:p w:rsidR="0026623C" w:rsidRPr="000E0419"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3.21.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естественных наук, а также в предметных школьных МО и методических объединениях учителей биологии, которые проводятся вышестоящей организацией.</w:t>
      </w:r>
      <w:r w:rsidRPr="000E0419">
        <w:rPr>
          <w:rFonts w:ascii="Times New Roman" w:eastAsia="Times New Roman" w:hAnsi="Times New Roman" w:cs="Times New Roman"/>
          <w:color w:val="1E2120"/>
          <w:sz w:val="26"/>
          <w:szCs w:val="26"/>
          <w:lang w:eastAsia="ru-RU"/>
        </w:rPr>
        <w:br/>
      </w:r>
      <w:r w:rsidRPr="000E0419">
        <w:rPr>
          <w:rFonts w:ascii="Times New Roman" w:eastAsia="Times New Roman" w:hAnsi="Times New Roman" w:cs="Times New Roman"/>
          <w:color w:val="1E2120"/>
          <w:sz w:val="26"/>
          <w:szCs w:val="26"/>
          <w:lang w:eastAsia="ru-RU"/>
        </w:rPr>
        <w:lastRenderedPageBreak/>
        <w:t>3.22.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0E0419">
        <w:rPr>
          <w:rFonts w:ascii="Times New Roman" w:eastAsia="Times New Roman" w:hAnsi="Times New Roman" w:cs="Times New Roman"/>
          <w:color w:val="1E2120"/>
          <w:sz w:val="26"/>
          <w:szCs w:val="26"/>
          <w:lang w:eastAsia="ru-RU"/>
        </w:rPr>
        <w:br/>
        <w:t>3.23.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0E0419">
        <w:rPr>
          <w:rFonts w:ascii="Times New Roman" w:eastAsia="Times New Roman" w:hAnsi="Times New Roman" w:cs="Times New Roman"/>
          <w:color w:val="1E2120"/>
          <w:sz w:val="26"/>
          <w:szCs w:val="26"/>
          <w:lang w:eastAsia="ru-RU"/>
        </w:rPr>
        <w:br/>
        <w:t>3.24.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0E0419">
        <w:rPr>
          <w:rFonts w:ascii="Times New Roman" w:eastAsia="Times New Roman" w:hAnsi="Times New Roman" w:cs="Times New Roman"/>
          <w:color w:val="1E2120"/>
          <w:sz w:val="26"/>
          <w:szCs w:val="26"/>
          <w:lang w:eastAsia="ru-RU"/>
        </w:rPr>
        <w:br/>
        <w:t>3.25. </w:t>
      </w:r>
      <w:r w:rsidRPr="000E0419">
        <w:rPr>
          <w:rFonts w:ascii="Times New Roman" w:eastAsia="Times New Roman" w:hAnsi="Times New Roman" w:cs="Times New Roman"/>
          <w:color w:val="1E2120"/>
          <w:sz w:val="26"/>
          <w:szCs w:val="26"/>
          <w:u w:val="single"/>
          <w:bdr w:val="none" w:sz="0" w:space="0" w:color="auto" w:frame="1"/>
          <w:lang w:eastAsia="ru-RU"/>
        </w:rPr>
        <w:t>При выполнении учителем обязанностей заведующего кабинетом биологии:</w:t>
      </w:r>
    </w:p>
    <w:p w:rsidR="0026623C" w:rsidRPr="000E0419" w:rsidRDefault="0026623C" w:rsidP="0026623C">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проводит паспортизацию своего кабинета;</w:t>
      </w:r>
    </w:p>
    <w:p w:rsidR="0026623C" w:rsidRPr="000E0419" w:rsidRDefault="0026623C" w:rsidP="0026623C">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постоянно пополняет кабинет биологии методическими пособиями, необходимыми для осуществления учебной программы по биологии, гербарным материалом, моделями, дидактическими материалами и наглядными пособиями;</w:t>
      </w:r>
    </w:p>
    <w:p w:rsidR="0026623C" w:rsidRPr="000E0419" w:rsidRDefault="0026623C" w:rsidP="0026623C">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организовывает озеленение кабинета биологии;</w:t>
      </w:r>
    </w:p>
    <w:p w:rsidR="0026623C" w:rsidRPr="000E0419" w:rsidRDefault="0026623C" w:rsidP="0026623C">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организует с учащимися работу по изготовлению наглядных пособий, сбору и изготовлению гербарного материала;</w:t>
      </w:r>
    </w:p>
    <w:p w:rsidR="0026623C" w:rsidRPr="000E0419" w:rsidRDefault="0026623C" w:rsidP="0026623C">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26623C" w:rsidRPr="000E0419" w:rsidRDefault="0026623C" w:rsidP="0026623C">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разрабатывает инструкции по охране труда для кабинета биологии с консультативной помощью специалиста по охране труда;</w:t>
      </w:r>
    </w:p>
    <w:p w:rsidR="0026623C" w:rsidRPr="000E0419" w:rsidRDefault="0026623C" w:rsidP="0026623C">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осуществляет постоянный контроль соблюдения учащимися инструкций по безопасности труда в кабинете биологии, а также правил поведения в учебном кабинете;</w:t>
      </w:r>
    </w:p>
    <w:p w:rsidR="0026623C" w:rsidRPr="000E0419" w:rsidRDefault="0026623C" w:rsidP="0026623C">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проводит вводный инструктаж учащихся по правилам поведения в кабинете биологии, первичные инструктажи при изучении новых тем и работы с учебным лабораторным оборудованием с обязательной регистрацией в журнале инструктажа.</w:t>
      </w:r>
    </w:p>
    <w:p w:rsidR="0026623C" w:rsidRPr="000E0419" w:rsidRDefault="0026623C" w:rsidP="0026623C">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принимает участие в смотре-конкурсе учебных кабинетов, готовит кабинет биологии к приемке на начало нового учебного года.</w:t>
      </w:r>
    </w:p>
    <w:p w:rsidR="0026623C" w:rsidRPr="000E0419" w:rsidRDefault="0026623C" w:rsidP="0026623C">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3.26. Возглавляет комиссию по озеленению школы. Ежегодно составляет проекты планов работы по благоустройству и озеленению пришкольного участка. Организует работу на пришкольном участке.</w:t>
      </w:r>
      <w:r w:rsidRPr="000E0419">
        <w:rPr>
          <w:rFonts w:ascii="Times New Roman" w:eastAsia="Times New Roman" w:hAnsi="Times New Roman" w:cs="Times New Roman"/>
          <w:color w:val="1E2120"/>
          <w:sz w:val="26"/>
          <w:szCs w:val="26"/>
          <w:lang w:eastAsia="ru-RU"/>
        </w:rPr>
        <w:br/>
        <w:t xml:space="preserve">3.27. Педагог соблюдает положения данной должностной инструкции учителя биологии, разработанной на основе </w:t>
      </w:r>
      <w:proofErr w:type="spellStart"/>
      <w:r w:rsidRPr="000E0419">
        <w:rPr>
          <w:rFonts w:ascii="Times New Roman" w:eastAsia="Times New Roman" w:hAnsi="Times New Roman" w:cs="Times New Roman"/>
          <w:color w:val="1E2120"/>
          <w:sz w:val="26"/>
          <w:szCs w:val="26"/>
          <w:lang w:eastAsia="ru-RU"/>
        </w:rPr>
        <w:t>профстандарта</w:t>
      </w:r>
      <w:proofErr w:type="spellEnd"/>
      <w:r w:rsidRPr="000E0419">
        <w:rPr>
          <w:rFonts w:ascii="Times New Roman" w:eastAsia="Times New Roman" w:hAnsi="Times New Roman" w:cs="Times New Roman"/>
          <w:color w:val="1E2120"/>
          <w:sz w:val="26"/>
          <w:szCs w:val="26"/>
          <w:lang w:eastAsia="ru-RU"/>
        </w:rPr>
        <w:t>,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w:t>
      </w:r>
      <w:r w:rsidRPr="000E0419">
        <w:rPr>
          <w:rFonts w:ascii="Times New Roman" w:eastAsia="Times New Roman" w:hAnsi="Times New Roman" w:cs="Times New Roman"/>
          <w:color w:val="1E2120"/>
          <w:sz w:val="26"/>
          <w:szCs w:val="26"/>
          <w:lang w:eastAsia="ru-RU"/>
        </w:rPr>
        <w:br/>
        <w:t>3.28. Периодически проходит бесплатные медицинские обследования, аттестацию, повышает свою профессиональную квалификацию и компетенцию.</w:t>
      </w:r>
      <w:r w:rsidRPr="000E0419">
        <w:rPr>
          <w:rFonts w:ascii="Times New Roman" w:eastAsia="Times New Roman" w:hAnsi="Times New Roman" w:cs="Times New Roman"/>
          <w:color w:val="1E2120"/>
          <w:sz w:val="26"/>
          <w:szCs w:val="26"/>
          <w:lang w:eastAsia="ru-RU"/>
        </w:rPr>
        <w:br/>
        <w:t>3.29. Соблюдает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rsidR="0026623C" w:rsidRPr="000E0419" w:rsidRDefault="0026623C" w:rsidP="001225E4">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0E0419">
        <w:rPr>
          <w:rFonts w:ascii="Times New Roman" w:eastAsia="Times New Roman" w:hAnsi="Times New Roman" w:cs="Times New Roman"/>
          <w:b/>
          <w:bCs/>
          <w:color w:val="1E2120"/>
          <w:sz w:val="26"/>
          <w:szCs w:val="26"/>
          <w:lang w:eastAsia="ru-RU"/>
        </w:rPr>
        <w:t>4. Права</w:t>
      </w:r>
    </w:p>
    <w:p w:rsidR="0026623C" w:rsidRPr="000E0419"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i/>
          <w:iCs/>
          <w:color w:val="1E2120"/>
          <w:sz w:val="26"/>
          <w:szCs w:val="26"/>
          <w:bdr w:val="none" w:sz="0" w:space="0" w:color="auto" w:frame="1"/>
          <w:lang w:eastAsia="ru-RU"/>
        </w:rPr>
        <w:lastRenderedPageBreak/>
        <w:t>Учитель биологии имеет право:</w:t>
      </w:r>
      <w:r w:rsidRPr="000E0419">
        <w:rPr>
          <w:rFonts w:ascii="Times New Roman" w:eastAsia="Times New Roman" w:hAnsi="Times New Roman" w:cs="Times New Roman"/>
          <w:color w:val="1E2120"/>
          <w:sz w:val="26"/>
          <w:szCs w:val="26"/>
          <w:lang w:eastAsia="ru-RU"/>
        </w:rPr>
        <w:br/>
        <w:t>4.1. Участвовать в управлении общеобразовательной организацией в порядке, определенном Уставом.</w:t>
      </w:r>
      <w:r w:rsidRPr="000E0419">
        <w:rPr>
          <w:rFonts w:ascii="Times New Roman" w:eastAsia="Times New Roman" w:hAnsi="Times New Roman" w:cs="Times New Roman"/>
          <w:color w:val="1E2120"/>
          <w:sz w:val="26"/>
          <w:szCs w:val="26"/>
          <w:lang w:eastAsia="ru-RU"/>
        </w:rPr>
        <w:br/>
        <w:t>4.2. На материально-технические условия, требуемые для выполнения образовательной программы по биологии и Федерального образовательного стандарта основного общего и среднего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0E0419">
        <w:rPr>
          <w:rFonts w:ascii="Times New Roman" w:eastAsia="Times New Roman" w:hAnsi="Times New Roman" w:cs="Times New Roman"/>
          <w:color w:val="1E2120"/>
          <w:sz w:val="26"/>
          <w:szCs w:val="26"/>
          <w:lang w:eastAsia="ru-RU"/>
        </w:rPr>
        <w:br/>
        <w:t>4.3. Выбирать и использовать в образовательной деятельности образовательные программы, различные эффективные методики обучения учащихся биологии, учебные пособия и учебники по биологии,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w:t>
      </w:r>
      <w:r w:rsidRPr="000E0419">
        <w:rPr>
          <w:rFonts w:ascii="Times New Roman" w:eastAsia="Times New Roman" w:hAnsi="Times New Roman" w:cs="Times New Roman"/>
          <w:color w:val="1E2120"/>
          <w:sz w:val="26"/>
          <w:szCs w:val="26"/>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0E0419">
        <w:rPr>
          <w:rFonts w:ascii="Times New Roman" w:eastAsia="Times New Roman" w:hAnsi="Times New Roman" w:cs="Times New Roman"/>
          <w:color w:val="1E2120"/>
          <w:sz w:val="26"/>
          <w:szCs w:val="26"/>
          <w:lang w:eastAsia="ru-RU"/>
        </w:rPr>
        <w:br/>
        <w:t>4.5. Давать обучающимся во время уроков биологии,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0E0419">
        <w:rPr>
          <w:rFonts w:ascii="Times New Roman" w:eastAsia="Times New Roman" w:hAnsi="Times New Roman" w:cs="Times New Roman"/>
          <w:color w:val="1E2120"/>
          <w:sz w:val="26"/>
          <w:szCs w:val="26"/>
          <w:lang w:eastAsia="ru-RU"/>
        </w:rPr>
        <w:br/>
        <w:t>4.6. Знакомиться с проектами решений директора школы,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0E0419">
        <w:rPr>
          <w:rFonts w:ascii="Times New Roman" w:eastAsia="Times New Roman" w:hAnsi="Times New Roman" w:cs="Times New Roman"/>
          <w:color w:val="1E2120"/>
          <w:sz w:val="26"/>
          <w:szCs w:val="26"/>
          <w:lang w:eastAsia="ru-RU"/>
        </w:rPr>
        <w:br/>
        <w:t>4.7.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учителя биологии.</w:t>
      </w:r>
      <w:r w:rsidRPr="000E0419">
        <w:rPr>
          <w:rFonts w:ascii="Times New Roman" w:eastAsia="Times New Roman" w:hAnsi="Times New Roman" w:cs="Times New Roman"/>
          <w:color w:val="1E2120"/>
          <w:sz w:val="26"/>
          <w:szCs w:val="26"/>
          <w:lang w:eastAsia="ru-RU"/>
        </w:rPr>
        <w:br/>
        <w:t>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0E0419">
        <w:rPr>
          <w:rFonts w:ascii="Times New Roman" w:eastAsia="Times New Roman" w:hAnsi="Times New Roman" w:cs="Times New Roman"/>
          <w:color w:val="1E2120"/>
          <w:sz w:val="26"/>
          <w:szCs w:val="26"/>
          <w:lang w:eastAsia="ru-RU"/>
        </w:rPr>
        <w:br/>
        <w:t>4.9. На защиту своей профессиональной чести и достоинства.</w:t>
      </w:r>
      <w:r w:rsidRPr="000E0419">
        <w:rPr>
          <w:rFonts w:ascii="Times New Roman" w:eastAsia="Times New Roman" w:hAnsi="Times New Roman" w:cs="Times New Roman"/>
          <w:color w:val="1E2120"/>
          <w:sz w:val="26"/>
          <w:szCs w:val="26"/>
          <w:lang w:eastAsia="ru-RU"/>
        </w:rPr>
        <w:br/>
        <w:t>4.10. На конфиденциальность служебного расследования, кроме случаев, предусмотренных законодательством Российской Федерации.</w:t>
      </w:r>
      <w:r w:rsidRPr="000E0419">
        <w:rPr>
          <w:rFonts w:ascii="Times New Roman" w:eastAsia="Times New Roman" w:hAnsi="Times New Roman" w:cs="Times New Roman"/>
          <w:color w:val="1E2120"/>
          <w:sz w:val="26"/>
          <w:szCs w:val="26"/>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биологии норм профессиональной этики.</w:t>
      </w:r>
      <w:r w:rsidRPr="000E0419">
        <w:rPr>
          <w:rFonts w:ascii="Times New Roman" w:eastAsia="Times New Roman" w:hAnsi="Times New Roman" w:cs="Times New Roman"/>
          <w:color w:val="1E2120"/>
          <w:sz w:val="26"/>
          <w:szCs w:val="26"/>
          <w:lang w:eastAsia="ru-RU"/>
        </w:rPr>
        <w:b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r w:rsidRPr="000E0419">
        <w:rPr>
          <w:rFonts w:ascii="Times New Roman" w:eastAsia="Times New Roman" w:hAnsi="Times New Roman" w:cs="Times New Roman"/>
          <w:color w:val="1E2120"/>
          <w:sz w:val="26"/>
          <w:szCs w:val="26"/>
          <w:lang w:eastAsia="ru-RU"/>
        </w:rPr>
        <w:br/>
        <w:t xml:space="preserve">4.13. Педагогический работник имеет иные права, предусмотренные Трудовым Кодексом Российской Федерации, Федеральным Законом «Об образовании в Российской </w:t>
      </w:r>
      <w:r w:rsidRPr="000E0419">
        <w:rPr>
          <w:rFonts w:ascii="Times New Roman" w:eastAsia="Times New Roman" w:hAnsi="Times New Roman" w:cs="Times New Roman"/>
          <w:color w:val="1E2120"/>
          <w:sz w:val="26"/>
          <w:szCs w:val="26"/>
          <w:lang w:eastAsia="ru-RU"/>
        </w:rPr>
        <w:lastRenderedPageBreak/>
        <w:t>Федерации», Уставом общеобразовательной организации, Коллективным договором, Правилами внутреннего трудового распорядка.</w:t>
      </w:r>
    </w:p>
    <w:p w:rsidR="0026623C" w:rsidRPr="000E0419" w:rsidRDefault="0026623C" w:rsidP="001225E4">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0E0419">
        <w:rPr>
          <w:rFonts w:ascii="Times New Roman" w:eastAsia="Times New Roman" w:hAnsi="Times New Roman" w:cs="Times New Roman"/>
          <w:b/>
          <w:bCs/>
          <w:color w:val="1E2120"/>
          <w:sz w:val="26"/>
          <w:szCs w:val="26"/>
          <w:lang w:eastAsia="ru-RU"/>
        </w:rPr>
        <w:t>5. Ответственность</w:t>
      </w:r>
    </w:p>
    <w:p w:rsidR="0026623C" w:rsidRPr="000E0419"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5.1. </w:t>
      </w:r>
      <w:r w:rsidRPr="000E0419">
        <w:rPr>
          <w:rFonts w:ascii="Times New Roman" w:eastAsia="Times New Roman" w:hAnsi="Times New Roman" w:cs="Times New Roman"/>
          <w:color w:val="1E2120"/>
          <w:sz w:val="26"/>
          <w:szCs w:val="26"/>
          <w:u w:val="single"/>
          <w:bdr w:val="none" w:sz="0" w:space="0" w:color="auto" w:frame="1"/>
          <w:lang w:eastAsia="ru-RU"/>
        </w:rPr>
        <w:t>В предусмотренном законодательством Российской Федерации порядке учитель биологии несет ответственность:</w:t>
      </w:r>
    </w:p>
    <w:p w:rsidR="0026623C" w:rsidRPr="000E0419" w:rsidRDefault="0026623C" w:rsidP="0026623C">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за реализацию не в полном объеме образовательных программ по биологии согласно учебному плану, расписанию и графику учебной деятельности;</w:t>
      </w:r>
    </w:p>
    <w:p w:rsidR="0026623C" w:rsidRPr="000E0419" w:rsidRDefault="0026623C" w:rsidP="0026623C">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за жизнь и здоровье учащихся во время урока или иного проводимого им занятия, во время сопровождения учеников на предметные конкурсы и олимпиады по биологии, на внеклассных мероприятиях и экскурсиях, проводимых преподавателем;</w:t>
      </w:r>
    </w:p>
    <w:p w:rsidR="0026623C" w:rsidRPr="000E0419" w:rsidRDefault="0026623C" w:rsidP="0026623C">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за несвоевременную проверку рабочих тетрадей, лабораторных и контрольных работ;</w:t>
      </w:r>
    </w:p>
    <w:p w:rsidR="0026623C" w:rsidRPr="000E0419" w:rsidRDefault="0026623C" w:rsidP="0026623C">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w:t>
      </w:r>
    </w:p>
    <w:p w:rsidR="0026623C" w:rsidRPr="000E0419" w:rsidRDefault="0026623C" w:rsidP="0026623C">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26623C" w:rsidRPr="000E0419" w:rsidRDefault="0026623C" w:rsidP="0026623C">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за несоблюдение инструкций по охране труда и пожарной безопасности;</w:t>
      </w:r>
    </w:p>
    <w:p w:rsidR="0026623C" w:rsidRPr="000E0419" w:rsidRDefault="0026623C" w:rsidP="0026623C">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биологии, на внеклассных предметных мероприятиях по биологии и экологии;</w:t>
      </w:r>
    </w:p>
    <w:p w:rsidR="0026623C" w:rsidRPr="000E0419" w:rsidRDefault="0026623C" w:rsidP="0026623C">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за несвоевременное проведение инструктажей учащихся по охране труда, необходимых при проведении уроков биологии, внеклассных мероприятий, при проведении или выезде на олимпиады по биологии с обязательной фиксацией в Журнале регистрации инструктажей по охране труда.</w:t>
      </w:r>
    </w:p>
    <w:p w:rsidR="0026623C" w:rsidRPr="000E0419" w:rsidRDefault="0026623C" w:rsidP="0026623C">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5.2. За неисполнение или нарушение без уважительных причин своих должностных обязанностей, установленных настоящей должностной инструкцией, Устава и Правил внутреннего трудового распорядка, законных распоряжений директора школы и иных локальных нормативных актов, учитель биологии подвергается дисциплинарному взысканию согласно статье 192 Трудового Кодекса Российской Федерации.</w:t>
      </w:r>
      <w:r w:rsidRPr="000E0419">
        <w:rPr>
          <w:rFonts w:ascii="Times New Roman" w:eastAsia="Times New Roman" w:hAnsi="Times New Roman" w:cs="Times New Roman"/>
          <w:color w:val="1E2120"/>
          <w:sz w:val="26"/>
          <w:szCs w:val="26"/>
          <w:lang w:eastAsia="ru-RU"/>
        </w:rPr>
        <w:br/>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биологии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0E0419">
        <w:rPr>
          <w:rFonts w:ascii="Times New Roman" w:eastAsia="Times New Roman" w:hAnsi="Times New Roman" w:cs="Times New Roman"/>
          <w:color w:val="1E2120"/>
          <w:sz w:val="26"/>
          <w:szCs w:val="26"/>
          <w:lang w:eastAsia="ru-RU"/>
        </w:rPr>
        <w:br/>
        <w:t>5.4. За несоблюдение правил и требований охраны труда и пожарной безопасности, санитарно-гигиенических правил и норм учитель биологии образовательного учреждения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0E0419">
        <w:rPr>
          <w:rFonts w:ascii="Times New Roman" w:eastAsia="Times New Roman" w:hAnsi="Times New Roman" w:cs="Times New Roman"/>
          <w:color w:val="1E2120"/>
          <w:sz w:val="26"/>
          <w:szCs w:val="26"/>
          <w:lang w:eastAsia="ru-RU"/>
        </w:rPr>
        <w:br/>
        <w:t xml:space="preserve">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w:t>
      </w:r>
      <w:r w:rsidRPr="000E0419">
        <w:rPr>
          <w:rFonts w:ascii="Times New Roman" w:eastAsia="Times New Roman" w:hAnsi="Times New Roman" w:cs="Times New Roman"/>
          <w:color w:val="1E2120"/>
          <w:sz w:val="26"/>
          <w:szCs w:val="26"/>
          <w:lang w:eastAsia="ru-RU"/>
        </w:rPr>
        <w:lastRenderedPageBreak/>
        <w:t>ответственность в порядке и в пределах, предусмотренных трудовым и (или) гражданским законодательством Российской Федерации.</w:t>
      </w:r>
      <w:r w:rsidRPr="000E0419">
        <w:rPr>
          <w:rFonts w:ascii="Times New Roman" w:eastAsia="Times New Roman" w:hAnsi="Times New Roman" w:cs="Times New Roman"/>
          <w:color w:val="1E2120"/>
          <w:sz w:val="26"/>
          <w:szCs w:val="26"/>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26623C" w:rsidRPr="000E0419" w:rsidRDefault="0026623C" w:rsidP="001225E4">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0E0419">
        <w:rPr>
          <w:rFonts w:ascii="Times New Roman" w:eastAsia="Times New Roman" w:hAnsi="Times New Roman" w:cs="Times New Roman"/>
          <w:b/>
          <w:bCs/>
          <w:color w:val="1E2120"/>
          <w:sz w:val="26"/>
          <w:szCs w:val="26"/>
          <w:lang w:eastAsia="ru-RU"/>
        </w:rPr>
        <w:t>6. Взаимоотношения. Связи по должности</w:t>
      </w:r>
    </w:p>
    <w:p w:rsidR="0026623C" w:rsidRPr="000E0419" w:rsidRDefault="0026623C" w:rsidP="0026623C">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6.1. Продолжительность рабочего времени (нормы часов педагогической работы за ставку заработной платы) для учителя биологии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и исследовательская работа, а также другая педагогическая работа, предусмотренная должностными обязанностями.</w:t>
      </w:r>
      <w:r w:rsidRPr="000E0419">
        <w:rPr>
          <w:rFonts w:ascii="Times New Roman" w:eastAsia="Times New Roman" w:hAnsi="Times New Roman" w:cs="Times New Roman"/>
          <w:color w:val="1E2120"/>
          <w:sz w:val="26"/>
          <w:szCs w:val="26"/>
          <w:lang w:eastAsia="ru-RU"/>
        </w:rPr>
        <w:br/>
        <w:t>6.2. Учитель биологии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w:t>
      </w:r>
      <w:r w:rsidRPr="000E0419">
        <w:rPr>
          <w:rFonts w:ascii="Times New Roman" w:eastAsia="Times New Roman" w:hAnsi="Times New Roman" w:cs="Times New Roman"/>
          <w:color w:val="1E2120"/>
          <w:sz w:val="26"/>
          <w:szCs w:val="26"/>
          <w:lang w:eastAsia="ru-RU"/>
        </w:rPr>
        <w:br/>
        <w:t>6.3. Во время каникул, не приходящихся на отпуск, учитель биологии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0E0419">
        <w:rPr>
          <w:rFonts w:ascii="Times New Roman" w:eastAsia="Times New Roman" w:hAnsi="Times New Roman" w:cs="Times New Roman"/>
          <w:color w:val="1E2120"/>
          <w:sz w:val="26"/>
          <w:szCs w:val="26"/>
          <w:lang w:eastAsia="ru-RU"/>
        </w:rPr>
        <w:br/>
        <w:t>6.4. Заменяет уроки временно отсутствующих преподавателей на условиях почасовой оплаты на основании распоряжения администрации, в соответствии с положениями Трудового Кодекса РФ. Учителя биологии заменяют в период временного отсутствия педагогического работника той же специальности или преподаватели, имеющие отставание по учебному плану в преподавании своего предмета в данном классе.</w:t>
      </w:r>
      <w:r w:rsidRPr="000E0419">
        <w:rPr>
          <w:rFonts w:ascii="Times New Roman" w:eastAsia="Times New Roman" w:hAnsi="Times New Roman" w:cs="Times New Roman"/>
          <w:color w:val="1E2120"/>
          <w:sz w:val="26"/>
          <w:szCs w:val="26"/>
          <w:lang w:eastAsia="ru-RU"/>
        </w:rPr>
        <w:br/>
        <w:t>6.5.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0E0419">
        <w:rPr>
          <w:rFonts w:ascii="Times New Roman" w:eastAsia="Times New Roman" w:hAnsi="Times New Roman" w:cs="Times New Roman"/>
          <w:color w:val="1E2120"/>
          <w:sz w:val="26"/>
          <w:szCs w:val="26"/>
          <w:lang w:eastAsia="ru-RU"/>
        </w:rPr>
        <w:br/>
        <w:t>6.6.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r w:rsidRPr="000E0419">
        <w:rPr>
          <w:rFonts w:ascii="Times New Roman" w:eastAsia="Times New Roman" w:hAnsi="Times New Roman" w:cs="Times New Roman"/>
          <w:color w:val="1E2120"/>
          <w:sz w:val="26"/>
          <w:szCs w:val="26"/>
          <w:lang w:eastAsia="ru-RU"/>
        </w:rPr>
        <w:br/>
        <w:t>6.7.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0E0419">
        <w:rPr>
          <w:rFonts w:ascii="Times New Roman" w:eastAsia="Times New Roman" w:hAnsi="Times New Roman" w:cs="Times New Roman"/>
          <w:color w:val="1E2120"/>
          <w:sz w:val="26"/>
          <w:szCs w:val="26"/>
          <w:lang w:eastAsia="ru-RU"/>
        </w:rPr>
        <w:br/>
        <w:t>6.8. Сообщает директору и его заместителям информацию, полученную на совещаниях, семинарах, конференциях непосредственно после ее получения.</w:t>
      </w:r>
      <w:r w:rsidRPr="000E0419">
        <w:rPr>
          <w:rFonts w:ascii="Times New Roman" w:eastAsia="Times New Roman" w:hAnsi="Times New Roman" w:cs="Times New Roman"/>
          <w:color w:val="1E2120"/>
          <w:sz w:val="26"/>
          <w:szCs w:val="26"/>
          <w:lang w:eastAsia="ru-RU"/>
        </w:rPr>
        <w:br/>
        <w:t xml:space="preserve">6.9. Принимает под свою персональную ответственность материальные ценности с </w:t>
      </w:r>
      <w:r w:rsidRPr="000E0419">
        <w:rPr>
          <w:rFonts w:ascii="Times New Roman" w:eastAsia="Times New Roman" w:hAnsi="Times New Roman" w:cs="Times New Roman"/>
          <w:color w:val="1E2120"/>
          <w:sz w:val="26"/>
          <w:szCs w:val="26"/>
          <w:lang w:eastAsia="ru-RU"/>
        </w:rPr>
        <w:lastRenderedPageBreak/>
        <w:t>непосредственным использованием и хранением их в кабинете биологии в случае, если является заведующим учебным кабинетом.</w:t>
      </w:r>
      <w:r w:rsidRPr="000E0419">
        <w:rPr>
          <w:rFonts w:ascii="Times New Roman" w:eastAsia="Times New Roman" w:hAnsi="Times New Roman" w:cs="Times New Roman"/>
          <w:color w:val="1E2120"/>
          <w:sz w:val="26"/>
          <w:szCs w:val="26"/>
          <w:lang w:eastAsia="ru-RU"/>
        </w:rPr>
        <w:br/>
        <w:t>6.10. Информирует администрацию общеобразовательной организации о возникших трудностях и проблемах в работе, о недостатках в обеспечении требований охраны труда и пожарной безопасности.</w:t>
      </w:r>
    </w:p>
    <w:p w:rsidR="0026623C" w:rsidRPr="000E0419" w:rsidRDefault="0026623C" w:rsidP="001225E4">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0E0419">
        <w:rPr>
          <w:rFonts w:ascii="Times New Roman" w:eastAsia="Times New Roman" w:hAnsi="Times New Roman" w:cs="Times New Roman"/>
          <w:b/>
          <w:bCs/>
          <w:color w:val="1E2120"/>
          <w:sz w:val="26"/>
          <w:szCs w:val="26"/>
          <w:lang w:eastAsia="ru-RU"/>
        </w:rPr>
        <w:t>7. Заключительные положения</w:t>
      </w:r>
    </w:p>
    <w:p w:rsidR="0026623C" w:rsidRPr="000E0419" w:rsidRDefault="0026623C" w:rsidP="0026623C">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0E0419">
        <w:rPr>
          <w:rFonts w:ascii="Times New Roman" w:eastAsia="Times New Roman" w:hAnsi="Times New Roman" w:cs="Times New Roman"/>
          <w:color w:val="1E2120"/>
          <w:sz w:val="26"/>
          <w:szCs w:val="26"/>
          <w:lang w:eastAsia="ru-RU"/>
        </w:rPr>
        <w:br/>
        <w:t>7.2. Один экземпляр должностной инструкции находится у директора школы, второй – у сотрудника.</w:t>
      </w:r>
      <w:r w:rsidRPr="000E0419">
        <w:rPr>
          <w:rFonts w:ascii="Times New Roman" w:eastAsia="Times New Roman" w:hAnsi="Times New Roman" w:cs="Times New Roman"/>
          <w:color w:val="1E2120"/>
          <w:sz w:val="26"/>
          <w:szCs w:val="26"/>
          <w:lang w:eastAsia="ru-RU"/>
        </w:rPr>
        <w:br/>
        <w:t xml:space="preserve">7.3. Факт ознакомления учителя биологии с настоящей должностной инструкцией по </w:t>
      </w:r>
      <w:proofErr w:type="spellStart"/>
      <w:r w:rsidRPr="000E0419">
        <w:rPr>
          <w:rFonts w:ascii="Times New Roman" w:eastAsia="Times New Roman" w:hAnsi="Times New Roman" w:cs="Times New Roman"/>
          <w:color w:val="1E2120"/>
          <w:sz w:val="26"/>
          <w:szCs w:val="26"/>
          <w:lang w:eastAsia="ru-RU"/>
        </w:rPr>
        <w:t>профстандарту</w:t>
      </w:r>
      <w:proofErr w:type="spellEnd"/>
      <w:r w:rsidRPr="000E0419">
        <w:rPr>
          <w:rFonts w:ascii="Times New Roman" w:eastAsia="Times New Roman" w:hAnsi="Times New Roman" w:cs="Times New Roman"/>
          <w:color w:val="1E2120"/>
          <w:sz w:val="26"/>
          <w:szCs w:val="26"/>
          <w:lang w:eastAsia="ru-RU"/>
        </w:rPr>
        <w:t xml:space="preserve">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rsidR="0026623C" w:rsidRPr="000E0419"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i/>
          <w:iCs/>
          <w:color w:val="1E2120"/>
          <w:sz w:val="26"/>
          <w:szCs w:val="26"/>
          <w:bdr w:val="none" w:sz="0" w:space="0" w:color="auto" w:frame="1"/>
          <w:lang w:eastAsia="ru-RU"/>
        </w:rPr>
        <w:t>Должностную инструкцию разработал: _____________ /_</w:t>
      </w:r>
      <w:proofErr w:type="spellStart"/>
      <w:r w:rsidR="001225E4">
        <w:rPr>
          <w:rFonts w:ascii="Times New Roman" w:eastAsia="Times New Roman" w:hAnsi="Times New Roman" w:cs="Times New Roman"/>
          <w:i/>
          <w:iCs/>
          <w:color w:val="1E2120"/>
          <w:sz w:val="26"/>
          <w:szCs w:val="26"/>
          <w:bdr w:val="none" w:sz="0" w:space="0" w:color="auto" w:frame="1"/>
          <w:lang w:eastAsia="ru-RU"/>
        </w:rPr>
        <w:t>Дидиев</w:t>
      </w:r>
      <w:proofErr w:type="spellEnd"/>
      <w:r w:rsidR="001225E4">
        <w:rPr>
          <w:rFonts w:ascii="Times New Roman" w:eastAsia="Times New Roman" w:hAnsi="Times New Roman" w:cs="Times New Roman"/>
          <w:i/>
          <w:iCs/>
          <w:color w:val="1E2120"/>
          <w:sz w:val="26"/>
          <w:szCs w:val="26"/>
          <w:bdr w:val="none" w:sz="0" w:space="0" w:color="auto" w:frame="1"/>
          <w:lang w:eastAsia="ru-RU"/>
        </w:rPr>
        <w:t xml:space="preserve"> С.А.</w:t>
      </w:r>
      <w:bookmarkStart w:id="1" w:name="_GoBack"/>
      <w:bookmarkEnd w:id="1"/>
      <w:r w:rsidRPr="000E0419">
        <w:rPr>
          <w:rFonts w:ascii="Times New Roman" w:eastAsia="Times New Roman" w:hAnsi="Times New Roman" w:cs="Times New Roman"/>
          <w:i/>
          <w:iCs/>
          <w:color w:val="1E2120"/>
          <w:sz w:val="26"/>
          <w:szCs w:val="26"/>
          <w:bdr w:val="none" w:sz="0" w:space="0" w:color="auto" w:frame="1"/>
          <w:lang w:eastAsia="ru-RU"/>
        </w:rPr>
        <w:t>/</w:t>
      </w:r>
    </w:p>
    <w:p w:rsidR="0026623C" w:rsidRPr="000E0419"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i/>
          <w:iCs/>
          <w:color w:val="1E2120"/>
          <w:sz w:val="26"/>
          <w:szCs w:val="26"/>
          <w:bdr w:val="none" w:sz="0" w:space="0" w:color="auto" w:frame="1"/>
          <w:lang w:eastAsia="ru-RU"/>
        </w:rPr>
        <w:t>С должностной инструкцией ознакомлен (а), один экземпляр получил (а) на руки.</w:t>
      </w:r>
      <w:r w:rsidRPr="000E0419">
        <w:rPr>
          <w:rFonts w:ascii="Times New Roman" w:eastAsia="Times New Roman" w:hAnsi="Times New Roman" w:cs="Times New Roman"/>
          <w:i/>
          <w:iCs/>
          <w:color w:val="1E2120"/>
          <w:sz w:val="26"/>
          <w:szCs w:val="26"/>
          <w:bdr w:val="none" w:sz="0" w:space="0" w:color="auto" w:frame="1"/>
          <w:lang w:eastAsia="ru-RU"/>
        </w:rPr>
        <w:br/>
        <w:t>«__</w:t>
      </w:r>
      <w:proofErr w:type="gramStart"/>
      <w:r w:rsidRPr="000E0419">
        <w:rPr>
          <w:rFonts w:ascii="Times New Roman" w:eastAsia="Times New Roman" w:hAnsi="Times New Roman" w:cs="Times New Roman"/>
          <w:i/>
          <w:iCs/>
          <w:color w:val="1E2120"/>
          <w:sz w:val="26"/>
          <w:szCs w:val="26"/>
          <w:bdr w:val="none" w:sz="0" w:space="0" w:color="auto" w:frame="1"/>
          <w:lang w:eastAsia="ru-RU"/>
        </w:rPr>
        <w:t>_»_</w:t>
      </w:r>
      <w:proofErr w:type="gramEnd"/>
      <w:r w:rsidRPr="000E0419">
        <w:rPr>
          <w:rFonts w:ascii="Times New Roman" w:eastAsia="Times New Roman" w:hAnsi="Times New Roman" w:cs="Times New Roman"/>
          <w:i/>
          <w:iCs/>
          <w:color w:val="1E2120"/>
          <w:sz w:val="26"/>
          <w:szCs w:val="26"/>
          <w:bdr w:val="none" w:sz="0" w:space="0" w:color="auto" w:frame="1"/>
          <w:lang w:eastAsia="ru-RU"/>
        </w:rPr>
        <w:t>__________202__г. _____________ /_______________________/</w:t>
      </w:r>
    </w:p>
    <w:p w:rsidR="0026623C" w:rsidRPr="000E0419"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E0419">
        <w:rPr>
          <w:rFonts w:ascii="Times New Roman" w:eastAsia="Times New Roman" w:hAnsi="Times New Roman" w:cs="Times New Roman"/>
          <w:color w:val="1E2120"/>
          <w:sz w:val="26"/>
          <w:szCs w:val="26"/>
          <w:lang w:eastAsia="ru-RU"/>
        </w:rPr>
        <w:t> </w:t>
      </w:r>
    </w:p>
    <w:p w:rsidR="0026623C" w:rsidRPr="000E0419"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p>
    <w:p w:rsidR="00BE606D" w:rsidRPr="000E0419" w:rsidRDefault="00BE606D">
      <w:pPr>
        <w:rPr>
          <w:rFonts w:ascii="Times New Roman" w:hAnsi="Times New Roman" w:cs="Times New Roman"/>
          <w:sz w:val="26"/>
          <w:szCs w:val="26"/>
        </w:rPr>
      </w:pPr>
    </w:p>
    <w:sectPr w:rsidR="00BE606D" w:rsidRPr="000E0419" w:rsidSect="000E0419">
      <w:pgSz w:w="11906" w:h="16838"/>
      <w:pgMar w:top="851"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E5201"/>
    <w:multiLevelType w:val="multilevel"/>
    <w:tmpl w:val="828A4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CA1A45"/>
    <w:multiLevelType w:val="multilevel"/>
    <w:tmpl w:val="1004D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240F64"/>
    <w:multiLevelType w:val="multilevel"/>
    <w:tmpl w:val="610E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29D6894"/>
    <w:multiLevelType w:val="multilevel"/>
    <w:tmpl w:val="72D28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44711D7"/>
    <w:multiLevelType w:val="multilevel"/>
    <w:tmpl w:val="11CC3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4F24A76"/>
    <w:multiLevelType w:val="multilevel"/>
    <w:tmpl w:val="C7127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5A464B5"/>
    <w:multiLevelType w:val="multilevel"/>
    <w:tmpl w:val="6B669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BFA4314"/>
    <w:multiLevelType w:val="multilevel"/>
    <w:tmpl w:val="158C0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47F1A34"/>
    <w:multiLevelType w:val="multilevel"/>
    <w:tmpl w:val="C23AA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B806311"/>
    <w:multiLevelType w:val="multilevel"/>
    <w:tmpl w:val="ABC65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C5B1D9E"/>
    <w:multiLevelType w:val="multilevel"/>
    <w:tmpl w:val="E74E2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34DAE"/>
    <w:multiLevelType w:val="multilevel"/>
    <w:tmpl w:val="AFCEE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4"/>
  </w:num>
  <w:num w:numId="3">
    <w:abstractNumId w:val="5"/>
  </w:num>
  <w:num w:numId="4">
    <w:abstractNumId w:val="8"/>
  </w:num>
  <w:num w:numId="5">
    <w:abstractNumId w:val="9"/>
  </w:num>
  <w:num w:numId="6">
    <w:abstractNumId w:val="10"/>
  </w:num>
  <w:num w:numId="7">
    <w:abstractNumId w:val="1"/>
  </w:num>
  <w:num w:numId="8">
    <w:abstractNumId w:val="6"/>
  </w:num>
  <w:num w:numId="9">
    <w:abstractNumId w:val="11"/>
  </w:num>
  <w:num w:numId="10">
    <w:abstractNumId w:val="2"/>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E62"/>
    <w:rsid w:val="000E0419"/>
    <w:rsid w:val="001225E4"/>
    <w:rsid w:val="0026623C"/>
    <w:rsid w:val="007F1E62"/>
    <w:rsid w:val="008819E6"/>
    <w:rsid w:val="00952674"/>
    <w:rsid w:val="00B61C81"/>
    <w:rsid w:val="00BE6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E30AB"/>
  <w15:chartTrackingRefBased/>
  <w15:docId w15:val="{C87D6AD9-DADA-4EA9-879A-47D094015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link w:val="20"/>
    <w:uiPriority w:val="9"/>
    <w:qFormat/>
    <w:rsid w:val="0026623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6623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6623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6623C"/>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662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6623C"/>
    <w:rPr>
      <w:b/>
      <w:bCs/>
    </w:rPr>
  </w:style>
  <w:style w:type="character" w:styleId="a5">
    <w:name w:val="Hyperlink"/>
    <w:basedOn w:val="a0"/>
    <w:uiPriority w:val="99"/>
    <w:semiHidden/>
    <w:unhideWhenUsed/>
    <w:rsid w:val="0026623C"/>
    <w:rPr>
      <w:color w:val="0000FF"/>
      <w:u w:val="single"/>
    </w:rPr>
  </w:style>
  <w:style w:type="character" w:customStyle="1" w:styleId="text-download">
    <w:name w:val="text-download"/>
    <w:basedOn w:val="a0"/>
    <w:rsid w:val="0026623C"/>
  </w:style>
  <w:style w:type="character" w:styleId="a6">
    <w:name w:val="Emphasis"/>
    <w:basedOn w:val="a0"/>
    <w:uiPriority w:val="20"/>
    <w:qFormat/>
    <w:rsid w:val="0026623C"/>
    <w:rPr>
      <w:i/>
      <w:iCs/>
    </w:rPr>
  </w:style>
  <w:style w:type="character" w:customStyle="1" w:styleId="uscl-over-counter">
    <w:name w:val="uscl-over-counter"/>
    <w:basedOn w:val="a0"/>
    <w:rsid w:val="00266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223901">
      <w:bodyDiv w:val="1"/>
      <w:marLeft w:val="0"/>
      <w:marRight w:val="0"/>
      <w:marTop w:val="0"/>
      <w:marBottom w:val="0"/>
      <w:divBdr>
        <w:top w:val="none" w:sz="0" w:space="0" w:color="auto"/>
        <w:left w:val="none" w:sz="0" w:space="0" w:color="auto"/>
        <w:bottom w:val="none" w:sz="0" w:space="0" w:color="auto"/>
        <w:right w:val="none" w:sz="0" w:space="0" w:color="auto"/>
      </w:divBdr>
      <w:divsChild>
        <w:div w:id="56365753">
          <w:marLeft w:val="0"/>
          <w:marRight w:val="0"/>
          <w:marTop w:val="0"/>
          <w:marBottom w:val="0"/>
          <w:divBdr>
            <w:top w:val="none" w:sz="0" w:space="0" w:color="auto"/>
            <w:left w:val="none" w:sz="0" w:space="0" w:color="auto"/>
            <w:bottom w:val="none" w:sz="0" w:space="0" w:color="auto"/>
            <w:right w:val="none" w:sz="0" w:space="0" w:color="auto"/>
          </w:divBdr>
          <w:divsChild>
            <w:div w:id="920287247">
              <w:marLeft w:val="0"/>
              <w:marRight w:val="0"/>
              <w:marTop w:val="0"/>
              <w:marBottom w:val="0"/>
              <w:divBdr>
                <w:top w:val="none" w:sz="0" w:space="0" w:color="auto"/>
                <w:left w:val="none" w:sz="0" w:space="0" w:color="auto"/>
                <w:bottom w:val="none" w:sz="0" w:space="0" w:color="auto"/>
                <w:right w:val="none" w:sz="0" w:space="0" w:color="auto"/>
              </w:divBdr>
              <w:divsChild>
                <w:div w:id="1788353366">
                  <w:marLeft w:val="0"/>
                  <w:marRight w:val="0"/>
                  <w:marTop w:val="0"/>
                  <w:marBottom w:val="0"/>
                  <w:divBdr>
                    <w:top w:val="none" w:sz="0" w:space="0" w:color="auto"/>
                    <w:left w:val="none" w:sz="0" w:space="0" w:color="auto"/>
                    <w:bottom w:val="none" w:sz="0" w:space="0" w:color="auto"/>
                    <w:right w:val="none" w:sz="0" w:space="0" w:color="auto"/>
                  </w:divBdr>
                  <w:divsChild>
                    <w:div w:id="1582132251">
                      <w:marLeft w:val="0"/>
                      <w:marRight w:val="0"/>
                      <w:marTop w:val="0"/>
                      <w:marBottom w:val="0"/>
                      <w:divBdr>
                        <w:top w:val="none" w:sz="0" w:space="0" w:color="auto"/>
                        <w:left w:val="none" w:sz="0" w:space="0" w:color="auto"/>
                        <w:bottom w:val="none" w:sz="0" w:space="0" w:color="auto"/>
                        <w:right w:val="none" w:sz="0" w:space="0" w:color="auto"/>
                      </w:divBdr>
                      <w:divsChild>
                        <w:div w:id="138422234">
                          <w:marLeft w:val="0"/>
                          <w:marRight w:val="0"/>
                          <w:marTop w:val="0"/>
                          <w:marBottom w:val="0"/>
                          <w:divBdr>
                            <w:top w:val="none" w:sz="0" w:space="0" w:color="auto"/>
                            <w:left w:val="none" w:sz="0" w:space="0" w:color="auto"/>
                            <w:bottom w:val="none" w:sz="0" w:space="0" w:color="auto"/>
                            <w:right w:val="none" w:sz="0" w:space="0" w:color="auto"/>
                          </w:divBdr>
                          <w:divsChild>
                            <w:div w:id="480929906">
                              <w:marLeft w:val="0"/>
                              <w:marRight w:val="0"/>
                              <w:marTop w:val="0"/>
                              <w:marBottom w:val="0"/>
                              <w:divBdr>
                                <w:top w:val="none" w:sz="0" w:space="0" w:color="auto"/>
                                <w:left w:val="none" w:sz="0" w:space="0" w:color="auto"/>
                                <w:bottom w:val="none" w:sz="0" w:space="0" w:color="auto"/>
                                <w:right w:val="none" w:sz="0" w:space="0" w:color="auto"/>
                              </w:divBdr>
                              <w:divsChild>
                                <w:div w:id="1310329851">
                                  <w:marLeft w:val="0"/>
                                  <w:marRight w:val="0"/>
                                  <w:marTop w:val="0"/>
                                  <w:marBottom w:val="0"/>
                                  <w:divBdr>
                                    <w:top w:val="none" w:sz="0" w:space="0" w:color="auto"/>
                                    <w:left w:val="none" w:sz="0" w:space="0" w:color="auto"/>
                                    <w:bottom w:val="none" w:sz="0" w:space="0" w:color="auto"/>
                                    <w:right w:val="none" w:sz="0" w:space="0" w:color="auto"/>
                                  </w:divBdr>
                                  <w:divsChild>
                                    <w:div w:id="232199615">
                                      <w:marLeft w:val="0"/>
                                      <w:marRight w:val="0"/>
                                      <w:marTop w:val="0"/>
                                      <w:marBottom w:val="0"/>
                                      <w:divBdr>
                                        <w:top w:val="none" w:sz="0" w:space="0" w:color="auto"/>
                                        <w:left w:val="none" w:sz="0" w:space="0" w:color="auto"/>
                                        <w:bottom w:val="none" w:sz="0" w:space="0" w:color="auto"/>
                                        <w:right w:val="none" w:sz="0" w:space="0" w:color="auto"/>
                                      </w:divBdr>
                                    </w:div>
                                  </w:divsChild>
                                </w:div>
                                <w:div w:id="686714527">
                                  <w:marLeft w:val="0"/>
                                  <w:marRight w:val="0"/>
                                  <w:marTop w:val="0"/>
                                  <w:marBottom w:val="0"/>
                                  <w:divBdr>
                                    <w:top w:val="none" w:sz="0" w:space="0" w:color="auto"/>
                                    <w:left w:val="none" w:sz="0" w:space="0" w:color="auto"/>
                                    <w:bottom w:val="none" w:sz="0" w:space="0" w:color="auto"/>
                                    <w:right w:val="none" w:sz="0" w:space="0" w:color="auto"/>
                                  </w:divBdr>
                                  <w:divsChild>
                                    <w:div w:id="1385258218">
                                      <w:marLeft w:val="0"/>
                                      <w:marRight w:val="0"/>
                                      <w:marTop w:val="0"/>
                                      <w:marBottom w:val="0"/>
                                      <w:divBdr>
                                        <w:top w:val="none" w:sz="0" w:space="0" w:color="auto"/>
                                        <w:left w:val="none" w:sz="0" w:space="0" w:color="auto"/>
                                        <w:bottom w:val="none" w:sz="0" w:space="0" w:color="auto"/>
                                        <w:right w:val="none" w:sz="0" w:space="0" w:color="auto"/>
                                      </w:divBdr>
                                    </w:div>
                                  </w:divsChild>
                                </w:div>
                                <w:div w:id="667557180">
                                  <w:marLeft w:val="0"/>
                                  <w:marRight w:val="0"/>
                                  <w:marTop w:val="0"/>
                                  <w:marBottom w:val="0"/>
                                  <w:divBdr>
                                    <w:top w:val="none" w:sz="0" w:space="0" w:color="auto"/>
                                    <w:left w:val="none" w:sz="0" w:space="0" w:color="auto"/>
                                    <w:bottom w:val="none" w:sz="0" w:space="0" w:color="auto"/>
                                    <w:right w:val="none" w:sz="0" w:space="0" w:color="auto"/>
                                  </w:divBdr>
                                  <w:divsChild>
                                    <w:div w:id="319309346">
                                      <w:marLeft w:val="0"/>
                                      <w:marRight w:val="0"/>
                                      <w:marTop w:val="0"/>
                                      <w:marBottom w:val="0"/>
                                      <w:divBdr>
                                        <w:top w:val="none" w:sz="0" w:space="0" w:color="auto"/>
                                        <w:left w:val="none" w:sz="0" w:space="0" w:color="auto"/>
                                        <w:bottom w:val="none" w:sz="0" w:space="0" w:color="auto"/>
                                        <w:right w:val="none" w:sz="0" w:space="0" w:color="auto"/>
                                      </w:divBdr>
                                    </w:div>
                                  </w:divsChild>
                                </w:div>
                                <w:div w:id="2002811902">
                                  <w:marLeft w:val="0"/>
                                  <w:marRight w:val="0"/>
                                  <w:marTop w:val="0"/>
                                  <w:marBottom w:val="0"/>
                                  <w:divBdr>
                                    <w:top w:val="none" w:sz="0" w:space="0" w:color="auto"/>
                                    <w:left w:val="none" w:sz="0" w:space="0" w:color="auto"/>
                                    <w:bottom w:val="none" w:sz="0" w:space="0" w:color="auto"/>
                                    <w:right w:val="none" w:sz="0" w:space="0" w:color="auto"/>
                                  </w:divBdr>
                                  <w:divsChild>
                                    <w:div w:id="712267752">
                                      <w:marLeft w:val="0"/>
                                      <w:marRight w:val="0"/>
                                      <w:marTop w:val="0"/>
                                      <w:marBottom w:val="0"/>
                                      <w:divBdr>
                                        <w:top w:val="none" w:sz="0" w:space="0" w:color="auto"/>
                                        <w:left w:val="none" w:sz="0" w:space="0" w:color="auto"/>
                                        <w:bottom w:val="none" w:sz="0" w:space="0" w:color="auto"/>
                                        <w:right w:val="none" w:sz="0" w:space="0" w:color="auto"/>
                                      </w:divBdr>
                                    </w:div>
                                  </w:divsChild>
                                </w:div>
                                <w:div w:id="477957515">
                                  <w:marLeft w:val="0"/>
                                  <w:marRight w:val="0"/>
                                  <w:marTop w:val="0"/>
                                  <w:marBottom w:val="0"/>
                                  <w:divBdr>
                                    <w:top w:val="none" w:sz="0" w:space="0" w:color="auto"/>
                                    <w:left w:val="none" w:sz="0" w:space="0" w:color="auto"/>
                                    <w:bottom w:val="none" w:sz="0" w:space="0" w:color="auto"/>
                                    <w:right w:val="none" w:sz="0" w:space="0" w:color="auto"/>
                                  </w:divBdr>
                                  <w:divsChild>
                                    <w:div w:id="1949072367">
                                      <w:marLeft w:val="0"/>
                                      <w:marRight w:val="0"/>
                                      <w:marTop w:val="0"/>
                                      <w:marBottom w:val="0"/>
                                      <w:divBdr>
                                        <w:top w:val="none" w:sz="0" w:space="0" w:color="auto"/>
                                        <w:left w:val="none" w:sz="0" w:space="0" w:color="auto"/>
                                        <w:bottom w:val="none" w:sz="0" w:space="0" w:color="auto"/>
                                        <w:right w:val="none" w:sz="0" w:space="0" w:color="auto"/>
                                      </w:divBdr>
                                    </w:div>
                                  </w:divsChild>
                                </w:div>
                                <w:div w:id="1651322909">
                                  <w:marLeft w:val="0"/>
                                  <w:marRight w:val="0"/>
                                  <w:marTop w:val="0"/>
                                  <w:marBottom w:val="0"/>
                                  <w:divBdr>
                                    <w:top w:val="none" w:sz="0" w:space="0" w:color="auto"/>
                                    <w:left w:val="none" w:sz="0" w:space="0" w:color="auto"/>
                                    <w:bottom w:val="none" w:sz="0" w:space="0" w:color="auto"/>
                                    <w:right w:val="none" w:sz="0" w:space="0" w:color="auto"/>
                                  </w:divBdr>
                                  <w:divsChild>
                                    <w:div w:id="215973189">
                                      <w:marLeft w:val="0"/>
                                      <w:marRight w:val="0"/>
                                      <w:marTop w:val="0"/>
                                      <w:marBottom w:val="0"/>
                                      <w:divBdr>
                                        <w:top w:val="none" w:sz="0" w:space="0" w:color="auto"/>
                                        <w:left w:val="none" w:sz="0" w:space="0" w:color="auto"/>
                                        <w:bottom w:val="none" w:sz="0" w:space="0" w:color="auto"/>
                                        <w:right w:val="none" w:sz="0" w:space="0" w:color="auto"/>
                                      </w:divBdr>
                                    </w:div>
                                  </w:divsChild>
                                </w:div>
                                <w:div w:id="1326476795">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364477168">
                                  <w:marLeft w:val="0"/>
                                  <w:marRight w:val="0"/>
                                  <w:marTop w:val="0"/>
                                  <w:marBottom w:val="0"/>
                                  <w:divBdr>
                                    <w:top w:val="none" w:sz="0" w:space="0" w:color="auto"/>
                                    <w:left w:val="none" w:sz="0" w:space="0" w:color="auto"/>
                                    <w:bottom w:val="none" w:sz="0" w:space="0" w:color="auto"/>
                                    <w:right w:val="none" w:sz="0" w:space="0" w:color="auto"/>
                                  </w:divBdr>
                                </w:div>
                                <w:div w:id="1139226278">
                                  <w:marLeft w:val="0"/>
                                  <w:marRight w:val="0"/>
                                  <w:marTop w:val="0"/>
                                  <w:marBottom w:val="0"/>
                                  <w:divBdr>
                                    <w:top w:val="none" w:sz="0" w:space="0" w:color="auto"/>
                                    <w:left w:val="none" w:sz="0" w:space="0" w:color="auto"/>
                                    <w:bottom w:val="none" w:sz="0" w:space="0" w:color="auto"/>
                                    <w:right w:val="none" w:sz="0" w:space="0" w:color="auto"/>
                                  </w:divBdr>
                                  <w:divsChild>
                                    <w:div w:id="2083479077">
                                      <w:marLeft w:val="0"/>
                                      <w:marRight w:val="0"/>
                                      <w:marTop w:val="0"/>
                                      <w:marBottom w:val="0"/>
                                      <w:divBdr>
                                        <w:top w:val="none" w:sz="0" w:space="0" w:color="auto"/>
                                        <w:left w:val="none" w:sz="0" w:space="0" w:color="auto"/>
                                        <w:bottom w:val="none" w:sz="0" w:space="0" w:color="auto"/>
                                        <w:right w:val="none" w:sz="0" w:space="0" w:color="auto"/>
                                      </w:divBdr>
                                      <w:divsChild>
                                        <w:div w:id="231816042">
                                          <w:marLeft w:val="0"/>
                                          <w:marRight w:val="0"/>
                                          <w:marTop w:val="0"/>
                                          <w:marBottom w:val="0"/>
                                          <w:divBdr>
                                            <w:top w:val="none" w:sz="0" w:space="0" w:color="auto"/>
                                            <w:left w:val="none" w:sz="0" w:space="0" w:color="auto"/>
                                            <w:bottom w:val="none" w:sz="0" w:space="0" w:color="auto"/>
                                            <w:right w:val="none" w:sz="0" w:space="0" w:color="auto"/>
                                          </w:divBdr>
                                          <w:divsChild>
                                            <w:div w:id="942684918">
                                              <w:marLeft w:val="0"/>
                                              <w:marRight w:val="0"/>
                                              <w:marTop w:val="0"/>
                                              <w:marBottom w:val="0"/>
                                              <w:divBdr>
                                                <w:top w:val="none" w:sz="0" w:space="0" w:color="auto"/>
                                                <w:left w:val="none" w:sz="0" w:space="0" w:color="auto"/>
                                                <w:bottom w:val="none" w:sz="0" w:space="0" w:color="auto"/>
                                                <w:right w:val="none" w:sz="0" w:space="0" w:color="auto"/>
                                              </w:divBdr>
                                              <w:divsChild>
                                                <w:div w:id="347416663">
                                                  <w:marLeft w:val="0"/>
                                                  <w:marRight w:val="0"/>
                                                  <w:marTop w:val="0"/>
                                                  <w:marBottom w:val="0"/>
                                                  <w:divBdr>
                                                    <w:top w:val="none" w:sz="0" w:space="0" w:color="auto"/>
                                                    <w:left w:val="none" w:sz="0" w:space="0" w:color="auto"/>
                                                    <w:bottom w:val="none" w:sz="0" w:space="0" w:color="auto"/>
                                                    <w:right w:val="none" w:sz="0" w:space="0" w:color="auto"/>
                                                  </w:divBdr>
                                                  <w:divsChild>
                                                    <w:div w:id="107389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3285873">
      <w:bodyDiv w:val="1"/>
      <w:marLeft w:val="0"/>
      <w:marRight w:val="0"/>
      <w:marTop w:val="0"/>
      <w:marBottom w:val="0"/>
      <w:divBdr>
        <w:top w:val="none" w:sz="0" w:space="0" w:color="auto"/>
        <w:left w:val="none" w:sz="0" w:space="0" w:color="auto"/>
        <w:bottom w:val="none" w:sz="0" w:space="0" w:color="auto"/>
        <w:right w:val="none" w:sz="0" w:space="0" w:color="auto"/>
      </w:divBdr>
      <w:divsChild>
        <w:div w:id="843279760">
          <w:marLeft w:val="0"/>
          <w:marRight w:val="0"/>
          <w:marTop w:val="0"/>
          <w:marBottom w:val="0"/>
          <w:divBdr>
            <w:top w:val="none" w:sz="0" w:space="0" w:color="auto"/>
            <w:left w:val="none" w:sz="0" w:space="0" w:color="auto"/>
            <w:bottom w:val="none" w:sz="0" w:space="0" w:color="auto"/>
            <w:right w:val="none" w:sz="0" w:space="0" w:color="auto"/>
          </w:divBdr>
          <w:divsChild>
            <w:div w:id="672950521">
              <w:marLeft w:val="0"/>
              <w:marRight w:val="0"/>
              <w:marTop w:val="0"/>
              <w:marBottom w:val="0"/>
              <w:divBdr>
                <w:top w:val="none" w:sz="0" w:space="0" w:color="auto"/>
                <w:left w:val="none" w:sz="0" w:space="0" w:color="auto"/>
                <w:bottom w:val="none" w:sz="0" w:space="0" w:color="auto"/>
                <w:right w:val="none" w:sz="0" w:space="0" w:color="auto"/>
              </w:divBdr>
              <w:divsChild>
                <w:div w:id="1032729428">
                  <w:marLeft w:val="0"/>
                  <w:marRight w:val="0"/>
                  <w:marTop w:val="0"/>
                  <w:marBottom w:val="0"/>
                  <w:divBdr>
                    <w:top w:val="none" w:sz="0" w:space="0" w:color="auto"/>
                    <w:left w:val="none" w:sz="0" w:space="0" w:color="auto"/>
                    <w:bottom w:val="none" w:sz="0" w:space="0" w:color="auto"/>
                    <w:right w:val="none" w:sz="0" w:space="0" w:color="auto"/>
                  </w:divBdr>
                  <w:divsChild>
                    <w:div w:id="1677413870">
                      <w:marLeft w:val="0"/>
                      <w:marRight w:val="0"/>
                      <w:marTop w:val="0"/>
                      <w:marBottom w:val="0"/>
                      <w:divBdr>
                        <w:top w:val="none" w:sz="0" w:space="0" w:color="auto"/>
                        <w:left w:val="none" w:sz="0" w:space="0" w:color="auto"/>
                        <w:bottom w:val="none" w:sz="0" w:space="0" w:color="auto"/>
                        <w:right w:val="none" w:sz="0" w:space="0" w:color="auto"/>
                      </w:divBdr>
                      <w:divsChild>
                        <w:div w:id="611401718">
                          <w:marLeft w:val="0"/>
                          <w:marRight w:val="0"/>
                          <w:marTop w:val="0"/>
                          <w:marBottom w:val="0"/>
                          <w:divBdr>
                            <w:top w:val="none" w:sz="0" w:space="0" w:color="auto"/>
                            <w:left w:val="none" w:sz="0" w:space="0" w:color="auto"/>
                            <w:bottom w:val="none" w:sz="0" w:space="0" w:color="auto"/>
                            <w:right w:val="none" w:sz="0" w:space="0" w:color="auto"/>
                          </w:divBdr>
                          <w:divsChild>
                            <w:div w:id="175996554">
                              <w:marLeft w:val="0"/>
                              <w:marRight w:val="0"/>
                              <w:marTop w:val="0"/>
                              <w:marBottom w:val="0"/>
                              <w:divBdr>
                                <w:top w:val="none" w:sz="0" w:space="0" w:color="auto"/>
                                <w:left w:val="none" w:sz="0" w:space="0" w:color="auto"/>
                                <w:bottom w:val="none" w:sz="0" w:space="0" w:color="auto"/>
                                <w:right w:val="none" w:sz="0" w:space="0" w:color="auto"/>
                              </w:divBdr>
                              <w:divsChild>
                                <w:div w:id="783966618">
                                  <w:marLeft w:val="0"/>
                                  <w:marRight w:val="0"/>
                                  <w:marTop w:val="0"/>
                                  <w:marBottom w:val="0"/>
                                  <w:divBdr>
                                    <w:top w:val="none" w:sz="0" w:space="0" w:color="auto"/>
                                    <w:left w:val="none" w:sz="0" w:space="0" w:color="auto"/>
                                    <w:bottom w:val="none" w:sz="0" w:space="0" w:color="auto"/>
                                    <w:right w:val="none" w:sz="0" w:space="0" w:color="auto"/>
                                  </w:divBdr>
                                  <w:divsChild>
                                    <w:div w:id="1555267107">
                                      <w:marLeft w:val="0"/>
                                      <w:marRight w:val="0"/>
                                      <w:marTop w:val="0"/>
                                      <w:marBottom w:val="0"/>
                                      <w:divBdr>
                                        <w:top w:val="none" w:sz="0" w:space="0" w:color="auto"/>
                                        <w:left w:val="none" w:sz="0" w:space="0" w:color="auto"/>
                                        <w:bottom w:val="none" w:sz="0" w:space="0" w:color="auto"/>
                                        <w:right w:val="none" w:sz="0" w:space="0" w:color="auto"/>
                                      </w:divBdr>
                                    </w:div>
                                  </w:divsChild>
                                </w:div>
                                <w:div w:id="69616472">
                                  <w:marLeft w:val="0"/>
                                  <w:marRight w:val="0"/>
                                  <w:marTop w:val="0"/>
                                  <w:marBottom w:val="0"/>
                                  <w:divBdr>
                                    <w:top w:val="none" w:sz="0" w:space="0" w:color="auto"/>
                                    <w:left w:val="none" w:sz="0" w:space="0" w:color="auto"/>
                                    <w:bottom w:val="none" w:sz="0" w:space="0" w:color="auto"/>
                                    <w:right w:val="none" w:sz="0" w:space="0" w:color="auto"/>
                                  </w:divBdr>
                                  <w:divsChild>
                                    <w:div w:id="341468754">
                                      <w:marLeft w:val="0"/>
                                      <w:marRight w:val="0"/>
                                      <w:marTop w:val="0"/>
                                      <w:marBottom w:val="0"/>
                                      <w:divBdr>
                                        <w:top w:val="none" w:sz="0" w:space="0" w:color="auto"/>
                                        <w:left w:val="none" w:sz="0" w:space="0" w:color="auto"/>
                                        <w:bottom w:val="none" w:sz="0" w:space="0" w:color="auto"/>
                                        <w:right w:val="none" w:sz="0" w:space="0" w:color="auto"/>
                                      </w:divBdr>
                                    </w:div>
                                  </w:divsChild>
                                </w:div>
                                <w:div w:id="1301879406">
                                  <w:marLeft w:val="0"/>
                                  <w:marRight w:val="0"/>
                                  <w:marTop w:val="0"/>
                                  <w:marBottom w:val="0"/>
                                  <w:divBdr>
                                    <w:top w:val="none" w:sz="0" w:space="0" w:color="auto"/>
                                    <w:left w:val="none" w:sz="0" w:space="0" w:color="auto"/>
                                    <w:bottom w:val="none" w:sz="0" w:space="0" w:color="auto"/>
                                    <w:right w:val="none" w:sz="0" w:space="0" w:color="auto"/>
                                  </w:divBdr>
                                  <w:divsChild>
                                    <w:div w:id="311179807">
                                      <w:marLeft w:val="0"/>
                                      <w:marRight w:val="0"/>
                                      <w:marTop w:val="0"/>
                                      <w:marBottom w:val="0"/>
                                      <w:divBdr>
                                        <w:top w:val="none" w:sz="0" w:space="0" w:color="auto"/>
                                        <w:left w:val="none" w:sz="0" w:space="0" w:color="auto"/>
                                        <w:bottom w:val="none" w:sz="0" w:space="0" w:color="auto"/>
                                        <w:right w:val="none" w:sz="0" w:space="0" w:color="auto"/>
                                      </w:divBdr>
                                    </w:div>
                                  </w:divsChild>
                                </w:div>
                                <w:div w:id="1071269308">
                                  <w:marLeft w:val="0"/>
                                  <w:marRight w:val="0"/>
                                  <w:marTop w:val="0"/>
                                  <w:marBottom w:val="0"/>
                                  <w:divBdr>
                                    <w:top w:val="none" w:sz="0" w:space="0" w:color="auto"/>
                                    <w:left w:val="none" w:sz="0" w:space="0" w:color="auto"/>
                                    <w:bottom w:val="none" w:sz="0" w:space="0" w:color="auto"/>
                                    <w:right w:val="none" w:sz="0" w:space="0" w:color="auto"/>
                                  </w:divBdr>
                                  <w:divsChild>
                                    <w:div w:id="1121799609">
                                      <w:marLeft w:val="0"/>
                                      <w:marRight w:val="0"/>
                                      <w:marTop w:val="0"/>
                                      <w:marBottom w:val="0"/>
                                      <w:divBdr>
                                        <w:top w:val="none" w:sz="0" w:space="0" w:color="auto"/>
                                        <w:left w:val="none" w:sz="0" w:space="0" w:color="auto"/>
                                        <w:bottom w:val="none" w:sz="0" w:space="0" w:color="auto"/>
                                        <w:right w:val="none" w:sz="0" w:space="0" w:color="auto"/>
                                      </w:divBdr>
                                    </w:div>
                                  </w:divsChild>
                                </w:div>
                                <w:div w:id="810631406">
                                  <w:marLeft w:val="0"/>
                                  <w:marRight w:val="0"/>
                                  <w:marTop w:val="0"/>
                                  <w:marBottom w:val="0"/>
                                  <w:divBdr>
                                    <w:top w:val="none" w:sz="0" w:space="0" w:color="auto"/>
                                    <w:left w:val="none" w:sz="0" w:space="0" w:color="auto"/>
                                    <w:bottom w:val="none" w:sz="0" w:space="0" w:color="auto"/>
                                    <w:right w:val="none" w:sz="0" w:space="0" w:color="auto"/>
                                  </w:divBdr>
                                  <w:divsChild>
                                    <w:div w:id="1287272023">
                                      <w:marLeft w:val="0"/>
                                      <w:marRight w:val="0"/>
                                      <w:marTop w:val="0"/>
                                      <w:marBottom w:val="0"/>
                                      <w:divBdr>
                                        <w:top w:val="none" w:sz="0" w:space="0" w:color="auto"/>
                                        <w:left w:val="none" w:sz="0" w:space="0" w:color="auto"/>
                                        <w:bottom w:val="none" w:sz="0" w:space="0" w:color="auto"/>
                                        <w:right w:val="none" w:sz="0" w:space="0" w:color="auto"/>
                                      </w:divBdr>
                                    </w:div>
                                  </w:divsChild>
                                </w:div>
                                <w:div w:id="1096368617">
                                  <w:marLeft w:val="0"/>
                                  <w:marRight w:val="0"/>
                                  <w:marTop w:val="0"/>
                                  <w:marBottom w:val="0"/>
                                  <w:divBdr>
                                    <w:top w:val="none" w:sz="0" w:space="0" w:color="auto"/>
                                    <w:left w:val="none" w:sz="0" w:space="0" w:color="auto"/>
                                    <w:bottom w:val="none" w:sz="0" w:space="0" w:color="auto"/>
                                    <w:right w:val="none" w:sz="0" w:space="0" w:color="auto"/>
                                  </w:divBdr>
                                  <w:divsChild>
                                    <w:div w:id="1970014474">
                                      <w:marLeft w:val="0"/>
                                      <w:marRight w:val="0"/>
                                      <w:marTop w:val="0"/>
                                      <w:marBottom w:val="0"/>
                                      <w:divBdr>
                                        <w:top w:val="none" w:sz="0" w:space="0" w:color="auto"/>
                                        <w:left w:val="none" w:sz="0" w:space="0" w:color="auto"/>
                                        <w:bottom w:val="none" w:sz="0" w:space="0" w:color="auto"/>
                                        <w:right w:val="none" w:sz="0" w:space="0" w:color="auto"/>
                                      </w:divBdr>
                                    </w:div>
                                  </w:divsChild>
                                </w:div>
                                <w:div w:id="501161092">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62818234">
                                  <w:marLeft w:val="0"/>
                                  <w:marRight w:val="0"/>
                                  <w:marTop w:val="0"/>
                                  <w:marBottom w:val="0"/>
                                  <w:divBdr>
                                    <w:top w:val="none" w:sz="0" w:space="0" w:color="auto"/>
                                    <w:left w:val="none" w:sz="0" w:space="0" w:color="auto"/>
                                    <w:bottom w:val="none" w:sz="0" w:space="0" w:color="auto"/>
                                    <w:right w:val="none" w:sz="0" w:space="0" w:color="auto"/>
                                  </w:divBdr>
                                </w:div>
                                <w:div w:id="584607144">
                                  <w:marLeft w:val="0"/>
                                  <w:marRight w:val="0"/>
                                  <w:marTop w:val="0"/>
                                  <w:marBottom w:val="0"/>
                                  <w:divBdr>
                                    <w:top w:val="none" w:sz="0" w:space="0" w:color="auto"/>
                                    <w:left w:val="none" w:sz="0" w:space="0" w:color="auto"/>
                                    <w:bottom w:val="none" w:sz="0" w:space="0" w:color="auto"/>
                                    <w:right w:val="none" w:sz="0" w:space="0" w:color="auto"/>
                                  </w:divBdr>
                                  <w:divsChild>
                                    <w:div w:id="1454785381">
                                      <w:marLeft w:val="0"/>
                                      <w:marRight w:val="0"/>
                                      <w:marTop w:val="0"/>
                                      <w:marBottom w:val="0"/>
                                      <w:divBdr>
                                        <w:top w:val="none" w:sz="0" w:space="0" w:color="auto"/>
                                        <w:left w:val="none" w:sz="0" w:space="0" w:color="auto"/>
                                        <w:bottom w:val="none" w:sz="0" w:space="0" w:color="auto"/>
                                        <w:right w:val="none" w:sz="0" w:space="0" w:color="auto"/>
                                      </w:divBdr>
                                      <w:divsChild>
                                        <w:div w:id="1007829853">
                                          <w:marLeft w:val="0"/>
                                          <w:marRight w:val="0"/>
                                          <w:marTop w:val="0"/>
                                          <w:marBottom w:val="0"/>
                                          <w:divBdr>
                                            <w:top w:val="none" w:sz="0" w:space="0" w:color="auto"/>
                                            <w:left w:val="none" w:sz="0" w:space="0" w:color="auto"/>
                                            <w:bottom w:val="none" w:sz="0" w:space="0" w:color="auto"/>
                                            <w:right w:val="none" w:sz="0" w:space="0" w:color="auto"/>
                                          </w:divBdr>
                                          <w:divsChild>
                                            <w:div w:id="625698845">
                                              <w:marLeft w:val="0"/>
                                              <w:marRight w:val="0"/>
                                              <w:marTop w:val="0"/>
                                              <w:marBottom w:val="0"/>
                                              <w:divBdr>
                                                <w:top w:val="none" w:sz="0" w:space="0" w:color="auto"/>
                                                <w:left w:val="none" w:sz="0" w:space="0" w:color="auto"/>
                                                <w:bottom w:val="none" w:sz="0" w:space="0" w:color="auto"/>
                                                <w:right w:val="none" w:sz="0" w:space="0" w:color="auto"/>
                                              </w:divBdr>
                                              <w:divsChild>
                                                <w:div w:id="1626816467">
                                                  <w:marLeft w:val="0"/>
                                                  <w:marRight w:val="0"/>
                                                  <w:marTop w:val="0"/>
                                                  <w:marBottom w:val="0"/>
                                                  <w:divBdr>
                                                    <w:top w:val="none" w:sz="0" w:space="0" w:color="auto"/>
                                                    <w:left w:val="none" w:sz="0" w:space="0" w:color="auto"/>
                                                    <w:bottom w:val="none" w:sz="0" w:space="0" w:color="auto"/>
                                                    <w:right w:val="none" w:sz="0" w:space="0" w:color="auto"/>
                                                  </w:divBdr>
                                                  <w:divsChild>
                                                    <w:div w:id="118255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8325169">
      <w:bodyDiv w:val="1"/>
      <w:marLeft w:val="0"/>
      <w:marRight w:val="0"/>
      <w:marTop w:val="0"/>
      <w:marBottom w:val="0"/>
      <w:divBdr>
        <w:top w:val="none" w:sz="0" w:space="0" w:color="auto"/>
        <w:left w:val="none" w:sz="0" w:space="0" w:color="auto"/>
        <w:bottom w:val="none" w:sz="0" w:space="0" w:color="auto"/>
        <w:right w:val="none" w:sz="0" w:space="0" w:color="auto"/>
      </w:divBdr>
      <w:divsChild>
        <w:div w:id="325208078">
          <w:marLeft w:val="0"/>
          <w:marRight w:val="0"/>
          <w:marTop w:val="0"/>
          <w:marBottom w:val="0"/>
          <w:divBdr>
            <w:top w:val="none" w:sz="0" w:space="0" w:color="auto"/>
            <w:left w:val="none" w:sz="0" w:space="0" w:color="auto"/>
            <w:bottom w:val="none" w:sz="0" w:space="0" w:color="auto"/>
            <w:right w:val="none" w:sz="0" w:space="0" w:color="auto"/>
          </w:divBdr>
          <w:divsChild>
            <w:div w:id="1118569236">
              <w:marLeft w:val="0"/>
              <w:marRight w:val="0"/>
              <w:marTop w:val="0"/>
              <w:marBottom w:val="0"/>
              <w:divBdr>
                <w:top w:val="none" w:sz="0" w:space="0" w:color="auto"/>
                <w:left w:val="none" w:sz="0" w:space="0" w:color="auto"/>
                <w:bottom w:val="none" w:sz="0" w:space="0" w:color="auto"/>
                <w:right w:val="none" w:sz="0" w:space="0" w:color="auto"/>
              </w:divBdr>
              <w:divsChild>
                <w:div w:id="1143888253">
                  <w:marLeft w:val="0"/>
                  <w:marRight w:val="0"/>
                  <w:marTop w:val="0"/>
                  <w:marBottom w:val="0"/>
                  <w:divBdr>
                    <w:top w:val="none" w:sz="0" w:space="0" w:color="auto"/>
                    <w:left w:val="none" w:sz="0" w:space="0" w:color="auto"/>
                    <w:bottom w:val="none" w:sz="0" w:space="0" w:color="auto"/>
                    <w:right w:val="none" w:sz="0" w:space="0" w:color="auto"/>
                  </w:divBdr>
                  <w:divsChild>
                    <w:div w:id="2054306395">
                      <w:marLeft w:val="0"/>
                      <w:marRight w:val="0"/>
                      <w:marTop w:val="0"/>
                      <w:marBottom w:val="0"/>
                      <w:divBdr>
                        <w:top w:val="none" w:sz="0" w:space="0" w:color="auto"/>
                        <w:left w:val="none" w:sz="0" w:space="0" w:color="auto"/>
                        <w:bottom w:val="none" w:sz="0" w:space="0" w:color="auto"/>
                        <w:right w:val="none" w:sz="0" w:space="0" w:color="auto"/>
                      </w:divBdr>
                      <w:divsChild>
                        <w:div w:id="1468354218">
                          <w:marLeft w:val="0"/>
                          <w:marRight w:val="0"/>
                          <w:marTop w:val="0"/>
                          <w:marBottom w:val="0"/>
                          <w:divBdr>
                            <w:top w:val="none" w:sz="0" w:space="0" w:color="auto"/>
                            <w:left w:val="none" w:sz="0" w:space="0" w:color="auto"/>
                            <w:bottom w:val="none" w:sz="0" w:space="0" w:color="auto"/>
                            <w:right w:val="none" w:sz="0" w:space="0" w:color="auto"/>
                          </w:divBdr>
                          <w:divsChild>
                            <w:div w:id="1891764544">
                              <w:marLeft w:val="0"/>
                              <w:marRight w:val="0"/>
                              <w:marTop w:val="0"/>
                              <w:marBottom w:val="0"/>
                              <w:divBdr>
                                <w:top w:val="none" w:sz="0" w:space="0" w:color="auto"/>
                                <w:left w:val="none" w:sz="0" w:space="0" w:color="auto"/>
                                <w:bottom w:val="none" w:sz="0" w:space="0" w:color="auto"/>
                                <w:right w:val="none" w:sz="0" w:space="0" w:color="auto"/>
                              </w:divBdr>
                              <w:divsChild>
                                <w:div w:id="1143424559">
                                  <w:marLeft w:val="0"/>
                                  <w:marRight w:val="0"/>
                                  <w:marTop w:val="0"/>
                                  <w:marBottom w:val="0"/>
                                  <w:divBdr>
                                    <w:top w:val="none" w:sz="0" w:space="0" w:color="auto"/>
                                    <w:left w:val="none" w:sz="0" w:space="0" w:color="auto"/>
                                    <w:bottom w:val="none" w:sz="0" w:space="0" w:color="auto"/>
                                    <w:right w:val="none" w:sz="0" w:space="0" w:color="auto"/>
                                  </w:divBdr>
                                  <w:divsChild>
                                    <w:div w:id="618609999">
                                      <w:marLeft w:val="0"/>
                                      <w:marRight w:val="0"/>
                                      <w:marTop w:val="0"/>
                                      <w:marBottom w:val="0"/>
                                      <w:divBdr>
                                        <w:top w:val="none" w:sz="0" w:space="0" w:color="auto"/>
                                        <w:left w:val="none" w:sz="0" w:space="0" w:color="auto"/>
                                        <w:bottom w:val="none" w:sz="0" w:space="0" w:color="auto"/>
                                        <w:right w:val="none" w:sz="0" w:space="0" w:color="auto"/>
                                      </w:divBdr>
                                    </w:div>
                                  </w:divsChild>
                                </w:div>
                                <w:div w:id="250891491">
                                  <w:marLeft w:val="0"/>
                                  <w:marRight w:val="0"/>
                                  <w:marTop w:val="0"/>
                                  <w:marBottom w:val="0"/>
                                  <w:divBdr>
                                    <w:top w:val="none" w:sz="0" w:space="0" w:color="auto"/>
                                    <w:left w:val="none" w:sz="0" w:space="0" w:color="auto"/>
                                    <w:bottom w:val="none" w:sz="0" w:space="0" w:color="auto"/>
                                    <w:right w:val="none" w:sz="0" w:space="0" w:color="auto"/>
                                  </w:divBdr>
                                  <w:divsChild>
                                    <w:div w:id="149448458">
                                      <w:marLeft w:val="0"/>
                                      <w:marRight w:val="0"/>
                                      <w:marTop w:val="0"/>
                                      <w:marBottom w:val="0"/>
                                      <w:divBdr>
                                        <w:top w:val="none" w:sz="0" w:space="0" w:color="auto"/>
                                        <w:left w:val="none" w:sz="0" w:space="0" w:color="auto"/>
                                        <w:bottom w:val="none" w:sz="0" w:space="0" w:color="auto"/>
                                        <w:right w:val="none" w:sz="0" w:space="0" w:color="auto"/>
                                      </w:divBdr>
                                    </w:div>
                                  </w:divsChild>
                                </w:div>
                                <w:div w:id="929696680">
                                  <w:marLeft w:val="0"/>
                                  <w:marRight w:val="0"/>
                                  <w:marTop w:val="0"/>
                                  <w:marBottom w:val="0"/>
                                  <w:divBdr>
                                    <w:top w:val="none" w:sz="0" w:space="0" w:color="auto"/>
                                    <w:left w:val="none" w:sz="0" w:space="0" w:color="auto"/>
                                    <w:bottom w:val="none" w:sz="0" w:space="0" w:color="auto"/>
                                    <w:right w:val="none" w:sz="0" w:space="0" w:color="auto"/>
                                  </w:divBdr>
                                  <w:divsChild>
                                    <w:div w:id="1618365030">
                                      <w:marLeft w:val="0"/>
                                      <w:marRight w:val="0"/>
                                      <w:marTop w:val="0"/>
                                      <w:marBottom w:val="0"/>
                                      <w:divBdr>
                                        <w:top w:val="none" w:sz="0" w:space="0" w:color="auto"/>
                                        <w:left w:val="none" w:sz="0" w:space="0" w:color="auto"/>
                                        <w:bottom w:val="none" w:sz="0" w:space="0" w:color="auto"/>
                                        <w:right w:val="none" w:sz="0" w:space="0" w:color="auto"/>
                                      </w:divBdr>
                                    </w:div>
                                  </w:divsChild>
                                </w:div>
                                <w:div w:id="490222854">
                                  <w:marLeft w:val="0"/>
                                  <w:marRight w:val="0"/>
                                  <w:marTop w:val="0"/>
                                  <w:marBottom w:val="0"/>
                                  <w:divBdr>
                                    <w:top w:val="none" w:sz="0" w:space="0" w:color="auto"/>
                                    <w:left w:val="none" w:sz="0" w:space="0" w:color="auto"/>
                                    <w:bottom w:val="none" w:sz="0" w:space="0" w:color="auto"/>
                                    <w:right w:val="none" w:sz="0" w:space="0" w:color="auto"/>
                                  </w:divBdr>
                                  <w:divsChild>
                                    <w:div w:id="263611313">
                                      <w:marLeft w:val="0"/>
                                      <w:marRight w:val="0"/>
                                      <w:marTop w:val="0"/>
                                      <w:marBottom w:val="0"/>
                                      <w:divBdr>
                                        <w:top w:val="none" w:sz="0" w:space="0" w:color="auto"/>
                                        <w:left w:val="none" w:sz="0" w:space="0" w:color="auto"/>
                                        <w:bottom w:val="none" w:sz="0" w:space="0" w:color="auto"/>
                                        <w:right w:val="none" w:sz="0" w:space="0" w:color="auto"/>
                                      </w:divBdr>
                                    </w:div>
                                  </w:divsChild>
                                </w:div>
                                <w:div w:id="1667054293">
                                  <w:marLeft w:val="0"/>
                                  <w:marRight w:val="0"/>
                                  <w:marTop w:val="0"/>
                                  <w:marBottom w:val="0"/>
                                  <w:divBdr>
                                    <w:top w:val="none" w:sz="0" w:space="0" w:color="auto"/>
                                    <w:left w:val="none" w:sz="0" w:space="0" w:color="auto"/>
                                    <w:bottom w:val="none" w:sz="0" w:space="0" w:color="auto"/>
                                    <w:right w:val="none" w:sz="0" w:space="0" w:color="auto"/>
                                  </w:divBdr>
                                  <w:divsChild>
                                    <w:div w:id="1120682655">
                                      <w:marLeft w:val="0"/>
                                      <w:marRight w:val="0"/>
                                      <w:marTop w:val="0"/>
                                      <w:marBottom w:val="0"/>
                                      <w:divBdr>
                                        <w:top w:val="none" w:sz="0" w:space="0" w:color="auto"/>
                                        <w:left w:val="none" w:sz="0" w:space="0" w:color="auto"/>
                                        <w:bottom w:val="none" w:sz="0" w:space="0" w:color="auto"/>
                                        <w:right w:val="none" w:sz="0" w:space="0" w:color="auto"/>
                                      </w:divBdr>
                                    </w:div>
                                  </w:divsChild>
                                </w:div>
                                <w:div w:id="520322653">
                                  <w:marLeft w:val="0"/>
                                  <w:marRight w:val="0"/>
                                  <w:marTop w:val="0"/>
                                  <w:marBottom w:val="0"/>
                                  <w:divBdr>
                                    <w:top w:val="none" w:sz="0" w:space="0" w:color="auto"/>
                                    <w:left w:val="none" w:sz="0" w:space="0" w:color="auto"/>
                                    <w:bottom w:val="none" w:sz="0" w:space="0" w:color="auto"/>
                                    <w:right w:val="none" w:sz="0" w:space="0" w:color="auto"/>
                                  </w:divBdr>
                                  <w:divsChild>
                                    <w:div w:id="610631640">
                                      <w:marLeft w:val="0"/>
                                      <w:marRight w:val="0"/>
                                      <w:marTop w:val="0"/>
                                      <w:marBottom w:val="0"/>
                                      <w:divBdr>
                                        <w:top w:val="none" w:sz="0" w:space="0" w:color="auto"/>
                                        <w:left w:val="none" w:sz="0" w:space="0" w:color="auto"/>
                                        <w:bottom w:val="none" w:sz="0" w:space="0" w:color="auto"/>
                                        <w:right w:val="none" w:sz="0" w:space="0" w:color="auto"/>
                                      </w:divBdr>
                                    </w:div>
                                  </w:divsChild>
                                </w:div>
                                <w:div w:id="1609391869">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030423253">
                                  <w:marLeft w:val="0"/>
                                  <w:marRight w:val="0"/>
                                  <w:marTop w:val="0"/>
                                  <w:marBottom w:val="0"/>
                                  <w:divBdr>
                                    <w:top w:val="none" w:sz="0" w:space="0" w:color="auto"/>
                                    <w:left w:val="none" w:sz="0" w:space="0" w:color="auto"/>
                                    <w:bottom w:val="none" w:sz="0" w:space="0" w:color="auto"/>
                                    <w:right w:val="none" w:sz="0" w:space="0" w:color="auto"/>
                                  </w:divBdr>
                                </w:div>
                                <w:div w:id="798766767">
                                  <w:marLeft w:val="0"/>
                                  <w:marRight w:val="0"/>
                                  <w:marTop w:val="0"/>
                                  <w:marBottom w:val="0"/>
                                  <w:divBdr>
                                    <w:top w:val="none" w:sz="0" w:space="0" w:color="auto"/>
                                    <w:left w:val="none" w:sz="0" w:space="0" w:color="auto"/>
                                    <w:bottom w:val="none" w:sz="0" w:space="0" w:color="auto"/>
                                    <w:right w:val="none" w:sz="0" w:space="0" w:color="auto"/>
                                  </w:divBdr>
                                  <w:divsChild>
                                    <w:div w:id="1107508743">
                                      <w:marLeft w:val="0"/>
                                      <w:marRight w:val="0"/>
                                      <w:marTop w:val="0"/>
                                      <w:marBottom w:val="0"/>
                                      <w:divBdr>
                                        <w:top w:val="none" w:sz="0" w:space="0" w:color="auto"/>
                                        <w:left w:val="none" w:sz="0" w:space="0" w:color="auto"/>
                                        <w:bottom w:val="none" w:sz="0" w:space="0" w:color="auto"/>
                                        <w:right w:val="none" w:sz="0" w:space="0" w:color="auto"/>
                                      </w:divBdr>
                                      <w:divsChild>
                                        <w:div w:id="312098532">
                                          <w:marLeft w:val="0"/>
                                          <w:marRight w:val="0"/>
                                          <w:marTop w:val="0"/>
                                          <w:marBottom w:val="0"/>
                                          <w:divBdr>
                                            <w:top w:val="none" w:sz="0" w:space="0" w:color="auto"/>
                                            <w:left w:val="none" w:sz="0" w:space="0" w:color="auto"/>
                                            <w:bottom w:val="none" w:sz="0" w:space="0" w:color="auto"/>
                                            <w:right w:val="none" w:sz="0" w:space="0" w:color="auto"/>
                                          </w:divBdr>
                                          <w:divsChild>
                                            <w:div w:id="1353342983">
                                              <w:marLeft w:val="0"/>
                                              <w:marRight w:val="0"/>
                                              <w:marTop w:val="0"/>
                                              <w:marBottom w:val="0"/>
                                              <w:divBdr>
                                                <w:top w:val="none" w:sz="0" w:space="0" w:color="auto"/>
                                                <w:left w:val="none" w:sz="0" w:space="0" w:color="auto"/>
                                                <w:bottom w:val="none" w:sz="0" w:space="0" w:color="auto"/>
                                                <w:right w:val="none" w:sz="0" w:space="0" w:color="auto"/>
                                              </w:divBdr>
                                              <w:divsChild>
                                                <w:div w:id="571814487">
                                                  <w:marLeft w:val="0"/>
                                                  <w:marRight w:val="0"/>
                                                  <w:marTop w:val="0"/>
                                                  <w:marBottom w:val="0"/>
                                                  <w:divBdr>
                                                    <w:top w:val="none" w:sz="0" w:space="0" w:color="auto"/>
                                                    <w:left w:val="none" w:sz="0" w:space="0" w:color="auto"/>
                                                    <w:bottom w:val="none" w:sz="0" w:space="0" w:color="auto"/>
                                                    <w:right w:val="none" w:sz="0" w:space="0" w:color="auto"/>
                                                  </w:divBdr>
                                                  <w:divsChild>
                                                    <w:div w:id="74923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29650077">
      <w:bodyDiv w:val="1"/>
      <w:marLeft w:val="0"/>
      <w:marRight w:val="0"/>
      <w:marTop w:val="0"/>
      <w:marBottom w:val="0"/>
      <w:divBdr>
        <w:top w:val="none" w:sz="0" w:space="0" w:color="auto"/>
        <w:left w:val="none" w:sz="0" w:space="0" w:color="auto"/>
        <w:bottom w:val="none" w:sz="0" w:space="0" w:color="auto"/>
        <w:right w:val="none" w:sz="0" w:space="0" w:color="auto"/>
      </w:divBdr>
    </w:div>
    <w:div w:id="2021664057">
      <w:bodyDiv w:val="1"/>
      <w:marLeft w:val="0"/>
      <w:marRight w:val="0"/>
      <w:marTop w:val="0"/>
      <w:marBottom w:val="0"/>
      <w:divBdr>
        <w:top w:val="none" w:sz="0" w:space="0" w:color="auto"/>
        <w:left w:val="none" w:sz="0" w:space="0" w:color="auto"/>
        <w:bottom w:val="none" w:sz="0" w:space="0" w:color="auto"/>
        <w:right w:val="none" w:sz="0" w:space="0" w:color="auto"/>
      </w:divBdr>
      <w:divsChild>
        <w:div w:id="572354713">
          <w:marLeft w:val="0"/>
          <w:marRight w:val="0"/>
          <w:marTop w:val="0"/>
          <w:marBottom w:val="0"/>
          <w:divBdr>
            <w:top w:val="none" w:sz="0" w:space="0" w:color="auto"/>
            <w:left w:val="none" w:sz="0" w:space="0" w:color="auto"/>
            <w:bottom w:val="none" w:sz="0" w:space="0" w:color="auto"/>
            <w:right w:val="none" w:sz="0" w:space="0" w:color="auto"/>
          </w:divBdr>
          <w:divsChild>
            <w:div w:id="1155948355">
              <w:marLeft w:val="0"/>
              <w:marRight w:val="0"/>
              <w:marTop w:val="0"/>
              <w:marBottom w:val="0"/>
              <w:divBdr>
                <w:top w:val="none" w:sz="0" w:space="0" w:color="auto"/>
                <w:left w:val="none" w:sz="0" w:space="0" w:color="auto"/>
                <w:bottom w:val="none" w:sz="0" w:space="0" w:color="auto"/>
                <w:right w:val="none" w:sz="0" w:space="0" w:color="auto"/>
              </w:divBdr>
              <w:divsChild>
                <w:div w:id="880358889">
                  <w:marLeft w:val="0"/>
                  <w:marRight w:val="0"/>
                  <w:marTop w:val="0"/>
                  <w:marBottom w:val="0"/>
                  <w:divBdr>
                    <w:top w:val="none" w:sz="0" w:space="0" w:color="auto"/>
                    <w:left w:val="none" w:sz="0" w:space="0" w:color="auto"/>
                    <w:bottom w:val="none" w:sz="0" w:space="0" w:color="auto"/>
                    <w:right w:val="none" w:sz="0" w:space="0" w:color="auto"/>
                  </w:divBdr>
                  <w:divsChild>
                    <w:div w:id="179701682">
                      <w:marLeft w:val="0"/>
                      <w:marRight w:val="0"/>
                      <w:marTop w:val="0"/>
                      <w:marBottom w:val="0"/>
                      <w:divBdr>
                        <w:top w:val="none" w:sz="0" w:space="0" w:color="auto"/>
                        <w:left w:val="none" w:sz="0" w:space="0" w:color="auto"/>
                        <w:bottom w:val="none" w:sz="0" w:space="0" w:color="auto"/>
                        <w:right w:val="none" w:sz="0" w:space="0" w:color="auto"/>
                      </w:divBdr>
                      <w:divsChild>
                        <w:div w:id="1287471566">
                          <w:marLeft w:val="0"/>
                          <w:marRight w:val="0"/>
                          <w:marTop w:val="0"/>
                          <w:marBottom w:val="0"/>
                          <w:divBdr>
                            <w:top w:val="none" w:sz="0" w:space="0" w:color="auto"/>
                            <w:left w:val="none" w:sz="0" w:space="0" w:color="auto"/>
                            <w:bottom w:val="none" w:sz="0" w:space="0" w:color="auto"/>
                            <w:right w:val="none" w:sz="0" w:space="0" w:color="auto"/>
                          </w:divBdr>
                          <w:divsChild>
                            <w:div w:id="293951956">
                              <w:marLeft w:val="0"/>
                              <w:marRight w:val="0"/>
                              <w:marTop w:val="0"/>
                              <w:marBottom w:val="0"/>
                              <w:divBdr>
                                <w:top w:val="none" w:sz="0" w:space="0" w:color="auto"/>
                                <w:left w:val="none" w:sz="0" w:space="0" w:color="auto"/>
                                <w:bottom w:val="none" w:sz="0" w:space="0" w:color="auto"/>
                                <w:right w:val="none" w:sz="0" w:space="0" w:color="auto"/>
                              </w:divBdr>
                              <w:divsChild>
                                <w:div w:id="627856918">
                                  <w:marLeft w:val="0"/>
                                  <w:marRight w:val="0"/>
                                  <w:marTop w:val="0"/>
                                  <w:marBottom w:val="0"/>
                                  <w:divBdr>
                                    <w:top w:val="none" w:sz="0" w:space="0" w:color="auto"/>
                                    <w:left w:val="none" w:sz="0" w:space="0" w:color="auto"/>
                                    <w:bottom w:val="none" w:sz="0" w:space="0" w:color="auto"/>
                                    <w:right w:val="none" w:sz="0" w:space="0" w:color="auto"/>
                                  </w:divBdr>
                                  <w:divsChild>
                                    <w:div w:id="1697804260">
                                      <w:marLeft w:val="0"/>
                                      <w:marRight w:val="0"/>
                                      <w:marTop w:val="0"/>
                                      <w:marBottom w:val="0"/>
                                      <w:divBdr>
                                        <w:top w:val="none" w:sz="0" w:space="0" w:color="auto"/>
                                        <w:left w:val="none" w:sz="0" w:space="0" w:color="auto"/>
                                        <w:bottom w:val="none" w:sz="0" w:space="0" w:color="auto"/>
                                        <w:right w:val="none" w:sz="0" w:space="0" w:color="auto"/>
                                      </w:divBdr>
                                    </w:div>
                                  </w:divsChild>
                                </w:div>
                                <w:div w:id="1445077432">
                                  <w:marLeft w:val="0"/>
                                  <w:marRight w:val="0"/>
                                  <w:marTop w:val="0"/>
                                  <w:marBottom w:val="0"/>
                                  <w:divBdr>
                                    <w:top w:val="none" w:sz="0" w:space="0" w:color="auto"/>
                                    <w:left w:val="none" w:sz="0" w:space="0" w:color="auto"/>
                                    <w:bottom w:val="none" w:sz="0" w:space="0" w:color="auto"/>
                                    <w:right w:val="none" w:sz="0" w:space="0" w:color="auto"/>
                                  </w:divBdr>
                                  <w:divsChild>
                                    <w:div w:id="1052735098">
                                      <w:marLeft w:val="0"/>
                                      <w:marRight w:val="0"/>
                                      <w:marTop w:val="0"/>
                                      <w:marBottom w:val="0"/>
                                      <w:divBdr>
                                        <w:top w:val="none" w:sz="0" w:space="0" w:color="auto"/>
                                        <w:left w:val="none" w:sz="0" w:space="0" w:color="auto"/>
                                        <w:bottom w:val="none" w:sz="0" w:space="0" w:color="auto"/>
                                        <w:right w:val="none" w:sz="0" w:space="0" w:color="auto"/>
                                      </w:divBdr>
                                    </w:div>
                                  </w:divsChild>
                                </w:div>
                                <w:div w:id="1668904983">
                                  <w:marLeft w:val="0"/>
                                  <w:marRight w:val="0"/>
                                  <w:marTop w:val="0"/>
                                  <w:marBottom w:val="0"/>
                                  <w:divBdr>
                                    <w:top w:val="none" w:sz="0" w:space="0" w:color="auto"/>
                                    <w:left w:val="none" w:sz="0" w:space="0" w:color="auto"/>
                                    <w:bottom w:val="none" w:sz="0" w:space="0" w:color="auto"/>
                                    <w:right w:val="none" w:sz="0" w:space="0" w:color="auto"/>
                                  </w:divBdr>
                                  <w:divsChild>
                                    <w:div w:id="884871672">
                                      <w:marLeft w:val="0"/>
                                      <w:marRight w:val="0"/>
                                      <w:marTop w:val="0"/>
                                      <w:marBottom w:val="0"/>
                                      <w:divBdr>
                                        <w:top w:val="none" w:sz="0" w:space="0" w:color="auto"/>
                                        <w:left w:val="none" w:sz="0" w:space="0" w:color="auto"/>
                                        <w:bottom w:val="none" w:sz="0" w:space="0" w:color="auto"/>
                                        <w:right w:val="none" w:sz="0" w:space="0" w:color="auto"/>
                                      </w:divBdr>
                                    </w:div>
                                  </w:divsChild>
                                </w:div>
                                <w:div w:id="2118328395">
                                  <w:marLeft w:val="0"/>
                                  <w:marRight w:val="0"/>
                                  <w:marTop w:val="0"/>
                                  <w:marBottom w:val="0"/>
                                  <w:divBdr>
                                    <w:top w:val="none" w:sz="0" w:space="0" w:color="auto"/>
                                    <w:left w:val="none" w:sz="0" w:space="0" w:color="auto"/>
                                    <w:bottom w:val="none" w:sz="0" w:space="0" w:color="auto"/>
                                    <w:right w:val="none" w:sz="0" w:space="0" w:color="auto"/>
                                  </w:divBdr>
                                  <w:divsChild>
                                    <w:div w:id="1817526356">
                                      <w:marLeft w:val="0"/>
                                      <w:marRight w:val="0"/>
                                      <w:marTop w:val="0"/>
                                      <w:marBottom w:val="0"/>
                                      <w:divBdr>
                                        <w:top w:val="none" w:sz="0" w:space="0" w:color="auto"/>
                                        <w:left w:val="none" w:sz="0" w:space="0" w:color="auto"/>
                                        <w:bottom w:val="none" w:sz="0" w:space="0" w:color="auto"/>
                                        <w:right w:val="none" w:sz="0" w:space="0" w:color="auto"/>
                                      </w:divBdr>
                                    </w:div>
                                  </w:divsChild>
                                </w:div>
                                <w:div w:id="509952605">
                                  <w:marLeft w:val="0"/>
                                  <w:marRight w:val="0"/>
                                  <w:marTop w:val="0"/>
                                  <w:marBottom w:val="0"/>
                                  <w:divBdr>
                                    <w:top w:val="none" w:sz="0" w:space="0" w:color="auto"/>
                                    <w:left w:val="none" w:sz="0" w:space="0" w:color="auto"/>
                                    <w:bottom w:val="none" w:sz="0" w:space="0" w:color="auto"/>
                                    <w:right w:val="none" w:sz="0" w:space="0" w:color="auto"/>
                                  </w:divBdr>
                                  <w:divsChild>
                                    <w:div w:id="30343996">
                                      <w:marLeft w:val="0"/>
                                      <w:marRight w:val="0"/>
                                      <w:marTop w:val="0"/>
                                      <w:marBottom w:val="0"/>
                                      <w:divBdr>
                                        <w:top w:val="none" w:sz="0" w:space="0" w:color="auto"/>
                                        <w:left w:val="none" w:sz="0" w:space="0" w:color="auto"/>
                                        <w:bottom w:val="none" w:sz="0" w:space="0" w:color="auto"/>
                                        <w:right w:val="none" w:sz="0" w:space="0" w:color="auto"/>
                                      </w:divBdr>
                                    </w:div>
                                  </w:divsChild>
                                </w:div>
                                <w:div w:id="1959140938">
                                  <w:marLeft w:val="0"/>
                                  <w:marRight w:val="0"/>
                                  <w:marTop w:val="0"/>
                                  <w:marBottom w:val="0"/>
                                  <w:divBdr>
                                    <w:top w:val="none" w:sz="0" w:space="0" w:color="auto"/>
                                    <w:left w:val="none" w:sz="0" w:space="0" w:color="auto"/>
                                    <w:bottom w:val="none" w:sz="0" w:space="0" w:color="auto"/>
                                    <w:right w:val="none" w:sz="0" w:space="0" w:color="auto"/>
                                  </w:divBdr>
                                  <w:divsChild>
                                    <w:div w:id="2114088337">
                                      <w:marLeft w:val="0"/>
                                      <w:marRight w:val="0"/>
                                      <w:marTop w:val="0"/>
                                      <w:marBottom w:val="0"/>
                                      <w:divBdr>
                                        <w:top w:val="none" w:sz="0" w:space="0" w:color="auto"/>
                                        <w:left w:val="none" w:sz="0" w:space="0" w:color="auto"/>
                                        <w:bottom w:val="none" w:sz="0" w:space="0" w:color="auto"/>
                                        <w:right w:val="none" w:sz="0" w:space="0" w:color="auto"/>
                                      </w:divBdr>
                                    </w:div>
                                  </w:divsChild>
                                </w:div>
                                <w:div w:id="56629342">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360424881">
                                  <w:marLeft w:val="0"/>
                                  <w:marRight w:val="0"/>
                                  <w:marTop w:val="0"/>
                                  <w:marBottom w:val="0"/>
                                  <w:divBdr>
                                    <w:top w:val="none" w:sz="0" w:space="0" w:color="auto"/>
                                    <w:left w:val="none" w:sz="0" w:space="0" w:color="auto"/>
                                    <w:bottom w:val="none" w:sz="0" w:space="0" w:color="auto"/>
                                    <w:right w:val="none" w:sz="0" w:space="0" w:color="auto"/>
                                  </w:divBdr>
                                </w:div>
                                <w:div w:id="1940747493">
                                  <w:marLeft w:val="0"/>
                                  <w:marRight w:val="0"/>
                                  <w:marTop w:val="0"/>
                                  <w:marBottom w:val="0"/>
                                  <w:divBdr>
                                    <w:top w:val="none" w:sz="0" w:space="0" w:color="auto"/>
                                    <w:left w:val="none" w:sz="0" w:space="0" w:color="auto"/>
                                    <w:bottom w:val="none" w:sz="0" w:space="0" w:color="auto"/>
                                    <w:right w:val="none" w:sz="0" w:space="0" w:color="auto"/>
                                  </w:divBdr>
                                  <w:divsChild>
                                    <w:div w:id="635449510">
                                      <w:marLeft w:val="0"/>
                                      <w:marRight w:val="0"/>
                                      <w:marTop w:val="0"/>
                                      <w:marBottom w:val="0"/>
                                      <w:divBdr>
                                        <w:top w:val="none" w:sz="0" w:space="0" w:color="auto"/>
                                        <w:left w:val="none" w:sz="0" w:space="0" w:color="auto"/>
                                        <w:bottom w:val="none" w:sz="0" w:space="0" w:color="auto"/>
                                        <w:right w:val="none" w:sz="0" w:space="0" w:color="auto"/>
                                      </w:divBdr>
                                      <w:divsChild>
                                        <w:div w:id="207573549">
                                          <w:marLeft w:val="0"/>
                                          <w:marRight w:val="0"/>
                                          <w:marTop w:val="0"/>
                                          <w:marBottom w:val="0"/>
                                          <w:divBdr>
                                            <w:top w:val="none" w:sz="0" w:space="0" w:color="auto"/>
                                            <w:left w:val="none" w:sz="0" w:space="0" w:color="auto"/>
                                            <w:bottom w:val="none" w:sz="0" w:space="0" w:color="auto"/>
                                            <w:right w:val="none" w:sz="0" w:space="0" w:color="auto"/>
                                          </w:divBdr>
                                          <w:divsChild>
                                            <w:div w:id="2046519801">
                                              <w:marLeft w:val="0"/>
                                              <w:marRight w:val="0"/>
                                              <w:marTop w:val="0"/>
                                              <w:marBottom w:val="0"/>
                                              <w:divBdr>
                                                <w:top w:val="none" w:sz="0" w:space="0" w:color="auto"/>
                                                <w:left w:val="none" w:sz="0" w:space="0" w:color="auto"/>
                                                <w:bottom w:val="none" w:sz="0" w:space="0" w:color="auto"/>
                                                <w:right w:val="none" w:sz="0" w:space="0" w:color="auto"/>
                                              </w:divBdr>
                                              <w:divsChild>
                                                <w:div w:id="1765610210">
                                                  <w:marLeft w:val="0"/>
                                                  <w:marRight w:val="0"/>
                                                  <w:marTop w:val="0"/>
                                                  <w:marBottom w:val="0"/>
                                                  <w:divBdr>
                                                    <w:top w:val="none" w:sz="0" w:space="0" w:color="auto"/>
                                                    <w:left w:val="none" w:sz="0" w:space="0" w:color="auto"/>
                                                    <w:bottom w:val="none" w:sz="0" w:space="0" w:color="auto"/>
                                                    <w:right w:val="none" w:sz="0" w:space="0" w:color="auto"/>
                                                  </w:divBdr>
                                                  <w:divsChild>
                                                    <w:div w:id="24734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1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5709</Words>
  <Characters>32547</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UCHITEL2</cp:lastModifiedBy>
  <cp:revision>5</cp:revision>
  <dcterms:created xsi:type="dcterms:W3CDTF">2022-09-14T08:34:00Z</dcterms:created>
  <dcterms:modified xsi:type="dcterms:W3CDTF">2022-09-17T11:48:00Z</dcterms:modified>
</cp:coreProperties>
</file>